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107D3" w:rsidRDefault="007107D3" w:rsidP="007107D3">
      <w:pPr>
        <w:pStyle w:val="Default"/>
        <w:jc w:val="both"/>
        <w:rPr>
          <w:b/>
          <w:bCs/>
          <w:color w:val="C00000"/>
          <w:sz w:val="30"/>
          <w:szCs w:val="30"/>
        </w:rPr>
      </w:pPr>
    </w:p>
    <w:p w:rsidR="007107D3" w:rsidRDefault="007107D3" w:rsidP="007107D3">
      <w:pPr>
        <w:pStyle w:val="Default"/>
        <w:jc w:val="both"/>
        <w:rPr>
          <w:b/>
          <w:bCs/>
          <w:color w:val="C00000"/>
          <w:sz w:val="30"/>
          <w:szCs w:val="30"/>
        </w:rPr>
      </w:pPr>
    </w:p>
    <w:p w:rsidR="00BC2D08" w:rsidRPr="007107D3" w:rsidRDefault="00F97558" w:rsidP="007107D3">
      <w:pPr>
        <w:pStyle w:val="Default"/>
        <w:jc w:val="both"/>
        <w:rPr>
          <w:bCs/>
          <w:color w:val="C00000"/>
          <w:sz w:val="30"/>
          <w:szCs w:val="30"/>
        </w:rPr>
      </w:pPr>
      <w:r w:rsidRPr="007107D3">
        <w:rPr>
          <w:bCs/>
          <w:color w:val="C00000"/>
          <w:sz w:val="30"/>
          <w:szCs w:val="30"/>
        </w:rPr>
        <w:t>Convenzione per la Concessione</w:t>
      </w:r>
      <w:r w:rsidR="007107D3" w:rsidRPr="007107D3">
        <w:rPr>
          <w:bCs/>
          <w:color w:val="C00000"/>
          <w:sz w:val="30"/>
          <w:szCs w:val="30"/>
        </w:rPr>
        <w:t xml:space="preserve"> della progettazione, realizzazione e gestione di un centro padel presso l’area di proprietà comunale sita </w:t>
      </w:r>
      <w:proofErr w:type="gramStart"/>
      <w:r w:rsidR="007107D3" w:rsidRPr="007107D3">
        <w:rPr>
          <w:bCs/>
          <w:color w:val="C00000"/>
          <w:sz w:val="30"/>
          <w:szCs w:val="30"/>
        </w:rPr>
        <w:t xml:space="preserve">in </w:t>
      </w:r>
      <w:r w:rsidRPr="007107D3">
        <w:rPr>
          <w:bCs/>
          <w:color w:val="C00000"/>
          <w:sz w:val="30"/>
          <w:szCs w:val="30"/>
        </w:rPr>
        <w:t xml:space="preserve"> Via</w:t>
      </w:r>
      <w:proofErr w:type="gramEnd"/>
      <w:r w:rsidRPr="007107D3">
        <w:rPr>
          <w:bCs/>
          <w:color w:val="C00000"/>
          <w:sz w:val="30"/>
          <w:szCs w:val="30"/>
        </w:rPr>
        <w:t xml:space="preserve"> Cavour a Castegnato (</w:t>
      </w:r>
      <w:proofErr w:type="spellStart"/>
      <w:r w:rsidRPr="007107D3">
        <w:rPr>
          <w:bCs/>
          <w:color w:val="C00000"/>
          <w:sz w:val="30"/>
          <w:szCs w:val="30"/>
        </w:rPr>
        <w:t>Bs</w:t>
      </w:r>
      <w:proofErr w:type="spellEnd"/>
      <w:r w:rsidRPr="007107D3">
        <w:rPr>
          <w:bCs/>
          <w:color w:val="C00000"/>
          <w:sz w:val="30"/>
          <w:szCs w:val="30"/>
        </w:rPr>
        <w:t>)</w:t>
      </w:r>
      <w:r w:rsidR="007107D3" w:rsidRPr="007107D3">
        <w:rPr>
          <w:bCs/>
          <w:color w:val="C00000"/>
          <w:sz w:val="30"/>
          <w:szCs w:val="30"/>
        </w:rPr>
        <w:t xml:space="preserve"> a seguito di proposta di finanza di progetto ai sensi dell'art. 183 comma 15 D.Lgs. 50/2016</w:t>
      </w:r>
    </w:p>
    <w:p w:rsidR="00BC2D08" w:rsidRDefault="00BC2D08" w:rsidP="00F97558">
      <w:pPr>
        <w:spacing w:after="11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4797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* * * * *  </w:t>
      </w:r>
    </w:p>
    <w:p w:rsidR="00BC2D08" w:rsidRDefault="00BC2D08" w:rsidP="00F97558">
      <w:pPr>
        <w:spacing w:after="14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giorno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mese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_______________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una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zzo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Comunal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posto</w:t>
      </w:r>
      <w:proofErr w:type="spell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_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>____________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me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Segret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Gener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Comune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stegnato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rogito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presente Contr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norm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97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4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lett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del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gs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18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gosto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2000</w:t>
      </w:r>
      <w:r>
        <w:rPr>
          <w:rFonts w:ascii="Calibri" w:hAnsi="Calibri" w:cs="Calibri"/>
          <w:color w:val="000000"/>
          <w:spacing w:val="3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267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r>
        <w:rPr>
          <w:rFonts w:ascii="Calibri" w:hAnsi="Calibri" w:cs="Calibri"/>
          <w:color w:val="000000"/>
          <w:sz w:val="25"/>
          <w:szCs w:val="25"/>
        </w:rPr>
        <w:t>esto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Leggi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’O</w:t>
      </w:r>
      <w:r>
        <w:rPr>
          <w:rFonts w:ascii="Calibri" w:hAnsi="Calibri" w:cs="Calibri"/>
          <w:color w:val="000000"/>
          <w:sz w:val="25"/>
          <w:szCs w:val="25"/>
        </w:rPr>
        <w:t>rdinam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degli</w:t>
      </w:r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sono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:  </w:t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2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762"/>
          <w:tab w:val="left" w:pos="2436"/>
          <w:tab w:val="left" w:pos="2737"/>
          <w:tab w:val="left" w:pos="3983"/>
          <w:tab w:val="left" w:pos="6328"/>
          <w:tab w:val="left" w:pos="7721"/>
          <w:tab w:val="left" w:pos="8100"/>
        </w:tabs>
        <w:spacing w:line="297" w:lineRule="exact"/>
        <w:ind w:left="290"/>
        <w:jc w:val="both"/>
        <w:rPr>
          <w:rFonts w:ascii="Times New Roman" w:hAnsi="Times New Roman" w:cs="Times New Roman"/>
          <w:color w:val="010302"/>
        </w:rPr>
      </w:pPr>
      <w:r>
        <w:rPr>
          <w:rFonts w:ascii="Garamond" w:hAnsi="Garamond" w:cs="Garamond"/>
          <w:b/>
          <w:bCs/>
          <w:color w:val="000000"/>
          <w:w w:val="128"/>
          <w:sz w:val="25"/>
          <w:szCs w:val="25"/>
        </w:rPr>
        <w:t>1</w:t>
      </w:r>
      <w:r>
        <w:rPr>
          <w:rFonts w:ascii="Arial" w:hAnsi="Arial" w:cs="Arial"/>
          <w:b/>
          <w:bCs/>
          <w:color w:val="000000"/>
          <w:spacing w:val="-14"/>
          <w:w w:val="12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________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a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_______il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________________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in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________________  </w:t>
      </w:r>
    </w:p>
    <w:p w:rsidR="00BC2D08" w:rsidRDefault="00F97558" w:rsidP="00F97558">
      <w:pPr>
        <w:spacing w:before="340" w:line="255" w:lineRule="exact"/>
        <w:ind w:left="420" w:right="579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Dirigente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settore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___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Comune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8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stegn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B</w:t>
      </w:r>
      <w:r>
        <w:rPr>
          <w:rFonts w:ascii="Calibri" w:hAnsi="Calibri" w:cs="Calibri"/>
          <w:color w:val="000000"/>
          <w:sz w:val="25"/>
          <w:szCs w:val="25"/>
        </w:rPr>
        <w:t>S)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sede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______________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296"/>
          <w:tab w:val="left" w:pos="1941"/>
          <w:tab w:val="left" w:pos="4946"/>
          <w:tab w:val="left" w:pos="5457"/>
          <w:tab w:val="left" w:pos="6508"/>
          <w:tab w:val="left" w:pos="9242"/>
          <w:tab w:val="left" w:pos="9676"/>
        </w:tabs>
        <w:spacing w:line="255" w:lineRule="exact"/>
        <w:ind w:left="501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>
        <w:rPr>
          <w:rFonts w:ascii="Calibri" w:hAnsi="Calibri" w:cs="Calibri"/>
          <w:color w:val="000000"/>
          <w:sz w:val="25"/>
          <w:szCs w:val="25"/>
        </w:rPr>
        <w:t>__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____________________ </w:t>
      </w:r>
      <w:r>
        <w:rPr>
          <w:rFonts w:ascii="Calibri" w:hAnsi="Calibri" w:cs="Calibri"/>
          <w:color w:val="000000"/>
          <w:sz w:val="25"/>
          <w:szCs w:val="25"/>
        </w:rPr>
        <w:tab/>
        <w:t>n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_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_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__________________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e </w:t>
      </w:r>
      <w:r>
        <w:rPr>
          <w:rFonts w:ascii="Calibri" w:hAnsi="Calibri" w:cs="Calibri"/>
          <w:color w:val="000000"/>
          <w:sz w:val="25"/>
          <w:szCs w:val="25"/>
        </w:rPr>
        <w:tab/>
        <w:t>P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.I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>V</w:t>
      </w:r>
      <w:r>
        <w:rPr>
          <w:rFonts w:ascii="Calibri" w:hAnsi="Calibri" w:cs="Calibri"/>
          <w:color w:val="000000"/>
          <w:sz w:val="25"/>
          <w:szCs w:val="25"/>
        </w:rPr>
        <w:t xml:space="preserve">A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501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________________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nome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nell'interesse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sensi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501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vigente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z w:val="25"/>
          <w:szCs w:val="25"/>
        </w:rPr>
        <w:t>egol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mento</w:t>
      </w:r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Comun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iplin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seguito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brevi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>t</w:t>
      </w:r>
      <w:r>
        <w:rPr>
          <w:rFonts w:ascii="Calibri" w:hAnsi="Calibri" w:cs="Calibri"/>
          <w:color w:val="000000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501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denomin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 “Comune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”;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7" w:lineRule="exact"/>
        <w:ind w:left="290"/>
        <w:jc w:val="both"/>
        <w:rPr>
          <w:rFonts w:ascii="Times New Roman" w:hAnsi="Times New Roman" w:cs="Times New Roman"/>
          <w:color w:val="010302"/>
        </w:rPr>
      </w:pPr>
      <w:r>
        <w:rPr>
          <w:rFonts w:ascii="Garamond" w:hAnsi="Garamond" w:cs="Garamond"/>
          <w:b/>
          <w:bCs/>
          <w:color w:val="000000"/>
          <w:w w:val="128"/>
          <w:sz w:val="25"/>
          <w:szCs w:val="25"/>
        </w:rPr>
        <w:t>2</w:t>
      </w:r>
      <w:r>
        <w:rPr>
          <w:rFonts w:ascii="Arial" w:hAnsi="Arial" w:cs="Arial"/>
          <w:b/>
          <w:bCs/>
          <w:color w:val="000000"/>
          <w:spacing w:val="-44"/>
          <w:w w:val="12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___________________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_______________,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intervenire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F97558" w:rsidP="00F97558">
      <w:pPr>
        <w:spacing w:before="340" w:line="255" w:lineRule="exact"/>
        <w:ind w:left="420" w:right="579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ppresent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_____________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sede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_______________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Via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501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____________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.I</w:t>
      </w:r>
      <w:r>
        <w:rPr>
          <w:rFonts w:ascii="Calibri" w:hAnsi="Calibri" w:cs="Calibri"/>
          <w:color w:val="000000"/>
          <w:sz w:val="25"/>
          <w:szCs w:val="25"/>
        </w:rPr>
        <w:t>VA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_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>___________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presso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è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è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501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ppresent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nel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seguito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per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brevit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denomin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2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 xml:space="preserve"> “Con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rio”.  </w:t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4797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* * * * *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4511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sso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:  </w:t>
      </w:r>
    </w:p>
    <w:p w:rsidR="00BC2D08" w:rsidRDefault="00BC2D08" w:rsidP="00F97558">
      <w:pPr>
        <w:spacing w:after="7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158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9"/>
        </w:rPr>
        <w:t>1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4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A.</w:t>
      </w:r>
      <w:r>
        <w:rPr>
          <w:rFonts w:ascii="Arial" w:hAnsi="Arial" w:cs="Arial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ASD Sport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Up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sede in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Chi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B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39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C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91030690175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 P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.I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>V</w:t>
      </w:r>
      <w:r>
        <w:rPr>
          <w:rFonts w:ascii="Calibri" w:hAnsi="Calibri" w:cs="Calibri"/>
          <w:color w:val="000000"/>
          <w:sz w:val="25"/>
          <w:szCs w:val="25"/>
        </w:rPr>
        <w:t xml:space="preserve">A  </w:t>
      </w:r>
    </w:p>
    <w:p w:rsidR="00BC2D08" w:rsidRDefault="00F97558" w:rsidP="00F97558">
      <w:pPr>
        <w:spacing w:before="340" w:line="255" w:lineRule="exact"/>
        <w:ind w:left="310" w:right="592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04121110987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ha present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Comune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stegn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propost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i sensi e per 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Pr="00CB3FDA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</w:rPr>
      </w:pPr>
      <w:r w:rsidRPr="00CB3FDA">
        <w:rPr>
          <w:rFonts w:ascii="Calibri" w:hAnsi="Calibri" w:cs="Calibri"/>
          <w:sz w:val="25"/>
          <w:szCs w:val="25"/>
        </w:rPr>
        <w:t xml:space="preserve">di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 xml:space="preserve">ui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ll</w:t>
      </w:r>
      <w:r w:rsidRPr="00CB3FDA">
        <w:rPr>
          <w:rFonts w:ascii="Calibri" w:hAnsi="Calibri" w:cs="Calibri"/>
          <w:spacing w:val="-4"/>
          <w:sz w:val="25"/>
          <w:szCs w:val="25"/>
        </w:rPr>
        <w:t>’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rt</w:t>
      </w:r>
      <w:r w:rsidRPr="00CB3FDA">
        <w:rPr>
          <w:rFonts w:ascii="Calibri" w:hAnsi="Calibri" w:cs="Calibri"/>
          <w:spacing w:val="-5"/>
          <w:sz w:val="25"/>
          <w:szCs w:val="25"/>
        </w:rPr>
        <w:t>.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183</w:t>
      </w:r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pacing w:val="-5"/>
          <w:sz w:val="25"/>
          <w:szCs w:val="25"/>
        </w:rPr>
        <w:t>.</w:t>
      </w:r>
      <w:r w:rsidRPr="00CB3FDA">
        <w:rPr>
          <w:rFonts w:ascii="Calibri" w:hAnsi="Calibri" w:cs="Calibri"/>
          <w:sz w:val="25"/>
          <w:szCs w:val="25"/>
        </w:rPr>
        <w:t xml:space="preserve"> 15</w:t>
      </w:r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gramStart"/>
      <w:r w:rsidRPr="00CB3FDA">
        <w:rPr>
          <w:rFonts w:ascii="Calibri" w:hAnsi="Calibri" w:cs="Calibri"/>
          <w:sz w:val="25"/>
          <w:szCs w:val="25"/>
        </w:rPr>
        <w:t>D</w:t>
      </w:r>
      <w:r w:rsidRPr="00CB3FDA">
        <w:rPr>
          <w:rFonts w:ascii="Calibri" w:hAnsi="Calibri" w:cs="Calibri"/>
          <w:spacing w:val="-5"/>
          <w:sz w:val="25"/>
          <w:szCs w:val="25"/>
        </w:rPr>
        <w:t>.</w:t>
      </w:r>
      <w:r w:rsidRPr="00CB3FDA">
        <w:rPr>
          <w:rFonts w:ascii="Calibri" w:hAnsi="Calibri" w:cs="Calibri"/>
          <w:spacing w:val="-3"/>
          <w:sz w:val="25"/>
          <w:szCs w:val="25"/>
        </w:rPr>
        <w:t>L</w:t>
      </w:r>
      <w:r w:rsidRPr="00CB3FDA">
        <w:rPr>
          <w:rFonts w:ascii="Calibri" w:hAnsi="Calibri" w:cs="Calibri"/>
          <w:sz w:val="25"/>
          <w:szCs w:val="25"/>
        </w:rPr>
        <w:t>gs</w:t>
      </w:r>
      <w:proofErr w:type="gramEnd"/>
      <w:r w:rsidRPr="00CB3FDA">
        <w:rPr>
          <w:rFonts w:ascii="Calibri" w:hAnsi="Calibri" w:cs="Calibri"/>
          <w:spacing w:val="-5"/>
          <w:sz w:val="25"/>
          <w:szCs w:val="25"/>
        </w:rPr>
        <w:t>.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n</w:t>
      </w:r>
      <w:r w:rsidRPr="00CB3FDA">
        <w:rPr>
          <w:rFonts w:ascii="Calibri" w:hAnsi="Calibri" w:cs="Calibri"/>
          <w:spacing w:val="-5"/>
          <w:sz w:val="25"/>
          <w:szCs w:val="25"/>
        </w:rPr>
        <w:t>.</w:t>
      </w:r>
      <w:r w:rsidRPr="00CB3FDA">
        <w:rPr>
          <w:rFonts w:ascii="Calibri" w:hAnsi="Calibri" w:cs="Calibri"/>
          <w:sz w:val="25"/>
          <w:szCs w:val="25"/>
        </w:rPr>
        <w:t xml:space="preserve"> 50/2016 e s</w:t>
      </w:r>
      <w:r w:rsidRPr="00CB3FDA">
        <w:rPr>
          <w:rFonts w:ascii="Calibri" w:hAnsi="Calibri" w:cs="Calibri"/>
          <w:spacing w:val="-5"/>
          <w:sz w:val="25"/>
          <w:szCs w:val="25"/>
        </w:rPr>
        <w:t>.</w:t>
      </w:r>
      <w:r w:rsidRPr="00CB3FDA">
        <w:rPr>
          <w:rFonts w:ascii="Calibri" w:hAnsi="Calibri" w:cs="Calibri"/>
          <w:sz w:val="25"/>
          <w:szCs w:val="25"/>
        </w:rPr>
        <w:t>m</w:t>
      </w:r>
      <w:r w:rsidRPr="00CB3FDA">
        <w:rPr>
          <w:rFonts w:ascii="Calibri" w:hAnsi="Calibri" w:cs="Calibri"/>
          <w:spacing w:val="-5"/>
          <w:sz w:val="25"/>
          <w:szCs w:val="25"/>
        </w:rPr>
        <w:t>.</w:t>
      </w:r>
      <w:r w:rsidRPr="00CB3FDA">
        <w:rPr>
          <w:rFonts w:ascii="Calibri" w:hAnsi="Calibri" w:cs="Calibri"/>
          <w:sz w:val="25"/>
          <w:szCs w:val="25"/>
        </w:rPr>
        <w:t>i</w:t>
      </w:r>
      <w:r w:rsidRPr="00CB3FDA">
        <w:rPr>
          <w:rFonts w:ascii="Calibri" w:hAnsi="Calibri" w:cs="Calibri"/>
          <w:spacing w:val="-5"/>
          <w:sz w:val="25"/>
          <w:szCs w:val="25"/>
        </w:rPr>
        <w:t>.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(</w:t>
      </w:r>
      <w:r w:rsidRPr="00CB3FDA">
        <w:rPr>
          <w:rFonts w:ascii="Calibri" w:hAnsi="Calibri" w:cs="Calibri"/>
          <w:sz w:val="25"/>
          <w:szCs w:val="25"/>
        </w:rPr>
        <w:t xml:space="preserve">di </w:t>
      </w:r>
      <w:proofErr w:type="spellStart"/>
      <w:r w:rsidRPr="00CB3FDA">
        <w:rPr>
          <w:rFonts w:ascii="Calibri" w:hAnsi="Calibri" w:cs="Calibri"/>
          <w:sz w:val="25"/>
          <w:szCs w:val="25"/>
        </w:rPr>
        <w:t>seguito</w:t>
      </w:r>
      <w:proofErr w:type="spellEnd"/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 xml:space="preserve">per </w:t>
      </w:r>
      <w:proofErr w:type="spellStart"/>
      <w:r w:rsidRPr="00CB3FDA">
        <w:rPr>
          <w:rFonts w:ascii="Calibri" w:hAnsi="Calibri" w:cs="Calibri"/>
          <w:sz w:val="25"/>
          <w:szCs w:val="25"/>
        </w:rPr>
        <w:t>brevit</w:t>
      </w:r>
      <w:r w:rsidRPr="00CB3FDA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n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he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Codi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e</w:t>
      </w:r>
      <w:r w:rsidRPr="00CB3FDA">
        <w:rPr>
          <w:rFonts w:ascii="Calibri" w:hAnsi="Calibri" w:cs="Calibri"/>
          <w:spacing w:val="-3"/>
          <w:sz w:val="25"/>
          <w:szCs w:val="25"/>
        </w:rPr>
        <w:t>)</w:t>
      </w:r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 xml:space="preserve">per  </w:t>
      </w:r>
    </w:p>
    <w:p w:rsidR="00BC2D08" w:rsidRPr="00CB3FDA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</w:rPr>
      </w:pPr>
      <w:r w:rsidRPr="00CB3FDA">
        <w:rPr>
          <w:rFonts w:ascii="Calibri" w:hAnsi="Calibri" w:cs="Calibri"/>
          <w:sz w:val="25"/>
          <w:szCs w:val="25"/>
        </w:rPr>
        <w:t>l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on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essione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inerente</w:t>
      </w:r>
      <w:proofErr w:type="spellEnd"/>
      <w:r w:rsidRPr="00CB3FDA">
        <w:rPr>
          <w:rFonts w:ascii="Calibri" w:hAnsi="Calibri" w:cs="Calibri"/>
          <w:spacing w:val="26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lla </w:t>
      </w:r>
      <w:proofErr w:type="gramStart"/>
      <w:r w:rsidRPr="00CB3FDA">
        <w:rPr>
          <w:rFonts w:ascii="Calibri" w:hAnsi="Calibri" w:cs="Calibri"/>
          <w:sz w:val="25"/>
          <w:szCs w:val="25"/>
        </w:rPr>
        <w:t>progett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zione</w:t>
      </w:r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ostruzione</w:t>
      </w:r>
      <w:proofErr w:type="spellEnd"/>
      <w:proofErr w:type="gramEnd"/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e</w:t>
      </w:r>
      <w:r w:rsidRPr="00CB3FDA">
        <w:rPr>
          <w:rFonts w:ascii="Calibri" w:hAnsi="Calibri" w:cs="Calibri"/>
          <w:spacing w:val="-13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gestione di un nuovo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centro</w:t>
      </w:r>
      <w:r w:rsidRPr="00CB3FDA">
        <w:rPr>
          <w:rFonts w:ascii="Calibri" w:hAnsi="Calibri" w:cs="Calibri"/>
          <w:spacing w:val="20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p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d</w:t>
      </w:r>
      <w:r w:rsidRPr="00CB3FDA">
        <w:rPr>
          <w:rFonts w:ascii="Calibri" w:hAnsi="Calibri" w:cs="Calibri"/>
          <w:spacing w:val="23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l  </w:t>
      </w:r>
    </w:p>
    <w:p w:rsidR="00BC2D08" w:rsidRPr="00CB3FDA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tabs>
          <w:tab w:val="left" w:pos="6863"/>
        </w:tabs>
        <w:spacing w:line="255" w:lineRule="exact"/>
        <w:ind w:left="390"/>
        <w:jc w:val="both"/>
        <w:rPr>
          <w:rFonts w:ascii="Times New Roman" w:hAnsi="Times New Roman" w:cs="Times New Roman"/>
        </w:rPr>
      </w:pPr>
      <w:proofErr w:type="spellStart"/>
      <w:r w:rsidRPr="00CB3FDA">
        <w:rPr>
          <w:rFonts w:ascii="Calibri" w:hAnsi="Calibri" w:cs="Calibri"/>
          <w:sz w:val="25"/>
          <w:szCs w:val="25"/>
        </w:rPr>
        <w:t>ubi</w:t>
      </w:r>
      <w:r w:rsidRPr="00CB3FDA">
        <w:rPr>
          <w:rFonts w:ascii="Calibri" w:hAnsi="Calibri" w:cs="Calibri"/>
          <w:spacing w:val="-3"/>
          <w:sz w:val="25"/>
          <w:szCs w:val="25"/>
        </w:rPr>
        <w:t>ca</w:t>
      </w:r>
      <w:r w:rsidRPr="00CB3FDA">
        <w:rPr>
          <w:rFonts w:ascii="Calibri" w:hAnsi="Calibri" w:cs="Calibri"/>
          <w:sz w:val="25"/>
          <w:szCs w:val="25"/>
        </w:rPr>
        <w:t>to</w:t>
      </w:r>
      <w:proofErr w:type="spellEnd"/>
      <w:r w:rsidRPr="00CB3FDA">
        <w:rPr>
          <w:rFonts w:ascii="Calibri" w:hAnsi="Calibri" w:cs="Calibri"/>
          <w:spacing w:val="27"/>
          <w:sz w:val="25"/>
          <w:szCs w:val="25"/>
        </w:rPr>
        <w:t xml:space="preserve"> in Via Cavour a </w:t>
      </w:r>
      <w:proofErr w:type="spellStart"/>
      <w:r w:rsidRPr="00CB3FDA">
        <w:rPr>
          <w:rFonts w:ascii="Calibri" w:hAnsi="Calibri" w:cs="Calibri"/>
          <w:sz w:val="25"/>
          <w:szCs w:val="25"/>
        </w:rPr>
        <w:t>C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stegn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to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(</w:t>
      </w:r>
      <w:proofErr w:type="gramStart"/>
      <w:r w:rsidRPr="00CB3FDA">
        <w:rPr>
          <w:rFonts w:ascii="Calibri" w:hAnsi="Calibri" w:cs="Calibri"/>
          <w:sz w:val="25"/>
          <w:szCs w:val="25"/>
        </w:rPr>
        <w:t>di</w:t>
      </w:r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z w:val="25"/>
          <w:szCs w:val="25"/>
        </w:rPr>
        <w:t>seguito</w:t>
      </w:r>
      <w:proofErr w:type="spellEnd"/>
      <w:proofErr w:type="gramEnd"/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per</w:t>
      </w:r>
      <w:r w:rsidRPr="00CB3FDA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z w:val="25"/>
          <w:szCs w:val="25"/>
        </w:rPr>
        <w:t>brevit</w:t>
      </w:r>
      <w:r w:rsidRPr="00CB3FDA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n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h</w:t>
      </w:r>
      <w:r w:rsidRPr="00CB3FDA">
        <w:rPr>
          <w:rFonts w:ascii="Calibri" w:hAnsi="Calibri" w:cs="Calibri"/>
          <w:spacing w:val="22"/>
          <w:sz w:val="25"/>
          <w:szCs w:val="25"/>
        </w:rPr>
        <w:t xml:space="preserve">e </w:t>
      </w:r>
      <w:r w:rsidRPr="00CB3FDA">
        <w:rPr>
          <w:rFonts w:ascii="Calibri" w:hAnsi="Calibri" w:cs="Calibri"/>
          <w:sz w:val="25"/>
          <w:szCs w:val="25"/>
        </w:rPr>
        <w:t>“Centro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padel”</w:t>
      </w:r>
      <w:r w:rsidRPr="00CB3FDA">
        <w:rPr>
          <w:rFonts w:ascii="Calibri" w:hAnsi="Calibri" w:cs="Calibri"/>
          <w:spacing w:val="-3"/>
          <w:sz w:val="25"/>
          <w:szCs w:val="25"/>
        </w:rPr>
        <w:t>)</w:t>
      </w:r>
      <w:r w:rsidRPr="00CB3FDA">
        <w:rPr>
          <w:rFonts w:ascii="Calibri" w:hAnsi="Calibri" w:cs="Calibri"/>
          <w:sz w:val="25"/>
          <w:szCs w:val="25"/>
        </w:rPr>
        <w:t xml:space="preserve">.  </w:t>
      </w:r>
    </w:p>
    <w:p w:rsidR="00BC2D08" w:rsidRPr="00CB3FDA" w:rsidRDefault="00BC2D08" w:rsidP="00F97558">
      <w:pPr>
        <w:spacing w:after="159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</w:rPr>
      </w:pPr>
      <w:r w:rsidRPr="00CB3FDA">
        <w:rPr>
          <w:rFonts w:ascii="Calibri" w:hAnsi="Calibri" w:cs="Calibri"/>
          <w:sz w:val="25"/>
          <w:szCs w:val="25"/>
        </w:rPr>
        <w:t xml:space="preserve">Nel </w:t>
      </w:r>
      <w:proofErr w:type="spellStart"/>
      <w:r w:rsidRPr="00CB3FDA">
        <w:rPr>
          <w:rFonts w:ascii="Calibri" w:hAnsi="Calibri" w:cs="Calibri"/>
          <w:sz w:val="25"/>
          <w:szCs w:val="25"/>
        </w:rPr>
        <w:t>dett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glio</w:t>
      </w:r>
      <w:proofErr w:type="spellEnd"/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l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suddett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propost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 xml:space="preserve">è </w:t>
      </w:r>
      <w:proofErr w:type="spellStart"/>
      <w:r w:rsidRPr="00CB3FDA">
        <w:rPr>
          <w:rFonts w:ascii="Calibri" w:hAnsi="Calibri" w:cs="Calibri"/>
          <w:sz w:val="25"/>
          <w:szCs w:val="25"/>
        </w:rPr>
        <w:t>risult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ompost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d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pacing w:val="25"/>
          <w:sz w:val="25"/>
          <w:szCs w:val="25"/>
        </w:rPr>
        <w:t>:</w:t>
      </w:r>
      <w:r w:rsidRPr="00CB3FDA">
        <w:rPr>
          <w:rFonts w:ascii="Calibri" w:hAnsi="Calibri" w:cs="Calibri"/>
          <w:sz w:val="25"/>
          <w:szCs w:val="25"/>
        </w:rPr>
        <w:t xml:space="preserve">  </w:t>
      </w:r>
    </w:p>
    <w:p w:rsidR="00BC2D08" w:rsidRPr="00CB3FDA" w:rsidRDefault="00BC2D08" w:rsidP="00F97558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94" w:lineRule="exact"/>
        <w:jc w:val="both"/>
        <w:rPr>
          <w:rFonts w:ascii="Times New Roman" w:hAnsi="Times New Roman" w:cs="Times New Roman"/>
        </w:rPr>
      </w:pPr>
      <w:proofErr w:type="gramStart"/>
      <w:r w:rsidRPr="00CB3FDA">
        <w:rPr>
          <w:rFonts w:ascii="Wingdings" w:hAnsi="Wingdings" w:cs="Wingdings"/>
          <w:sz w:val="25"/>
          <w:szCs w:val="25"/>
        </w:rPr>
        <w:t></w:t>
      </w:r>
      <w:r w:rsidRPr="00CB3FDA">
        <w:rPr>
          <w:rFonts w:ascii="Arial" w:hAnsi="Arial" w:cs="Arial"/>
          <w:spacing w:val="20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Progetto</w:t>
      </w:r>
      <w:proofErr w:type="gramEnd"/>
      <w:r w:rsidRPr="00CB3FDA">
        <w:rPr>
          <w:rFonts w:ascii="Calibri" w:hAnsi="Calibri" w:cs="Calibri"/>
          <w:spacing w:val="10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di F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ttibilità tecnico-economica;  </w:t>
      </w:r>
    </w:p>
    <w:p w:rsidR="00BC2D08" w:rsidRPr="00CB3FDA" w:rsidRDefault="00BC2D08" w:rsidP="00F97558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94" w:lineRule="exact"/>
        <w:jc w:val="both"/>
        <w:rPr>
          <w:rFonts w:ascii="Times New Roman" w:hAnsi="Times New Roman" w:cs="Times New Roman"/>
        </w:rPr>
      </w:pPr>
      <w:proofErr w:type="gramStart"/>
      <w:r w:rsidRPr="00CB3FDA">
        <w:rPr>
          <w:rFonts w:ascii="Wingdings" w:hAnsi="Wingdings" w:cs="Wingdings"/>
          <w:sz w:val="25"/>
          <w:szCs w:val="25"/>
        </w:rPr>
        <w:t></w:t>
      </w:r>
      <w:r w:rsidRPr="00CB3FDA">
        <w:rPr>
          <w:rFonts w:ascii="Arial" w:hAnsi="Arial" w:cs="Arial"/>
          <w:spacing w:val="20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z w:val="25"/>
          <w:szCs w:val="25"/>
        </w:rPr>
        <w:t>bozz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proofErr w:type="gramEnd"/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di</w:t>
      </w:r>
      <w:r w:rsidRPr="00CB3FDA">
        <w:rPr>
          <w:rFonts w:ascii="Calibri" w:hAnsi="Calibri" w:cs="Calibri"/>
          <w:spacing w:val="20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 xml:space="preserve">Convenzione;  </w:t>
      </w:r>
    </w:p>
    <w:p w:rsidR="00BC2D08" w:rsidRPr="00CB3FDA" w:rsidRDefault="00BC2D08" w:rsidP="00F97558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94" w:lineRule="exact"/>
        <w:jc w:val="both"/>
        <w:rPr>
          <w:rFonts w:ascii="Times New Roman" w:hAnsi="Times New Roman" w:cs="Times New Roman"/>
        </w:rPr>
      </w:pPr>
      <w:proofErr w:type="gramStart"/>
      <w:r w:rsidRPr="00CB3FDA">
        <w:rPr>
          <w:rFonts w:ascii="Wingdings" w:hAnsi="Wingdings" w:cs="Wingdings"/>
          <w:sz w:val="25"/>
          <w:szCs w:val="25"/>
        </w:rPr>
        <w:t></w:t>
      </w:r>
      <w:r w:rsidRPr="00CB3FDA">
        <w:rPr>
          <w:rFonts w:ascii="Arial" w:hAnsi="Arial" w:cs="Arial"/>
          <w:spacing w:val="20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Pi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no</w:t>
      </w:r>
      <w:proofErr w:type="gramEnd"/>
      <w:r w:rsidRPr="00CB3FDA">
        <w:rPr>
          <w:rFonts w:ascii="Calibri" w:hAnsi="Calibri" w:cs="Calibri"/>
          <w:spacing w:val="49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5"/>
          <w:sz w:val="25"/>
          <w:szCs w:val="25"/>
        </w:rPr>
        <w:t>E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onomi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o-</w:t>
      </w:r>
      <w:proofErr w:type="spellStart"/>
      <w:r w:rsidRPr="00CB3FDA">
        <w:rPr>
          <w:rFonts w:ascii="Calibri" w:hAnsi="Calibri" w:cs="Calibri"/>
          <w:sz w:val="25"/>
          <w:szCs w:val="25"/>
        </w:rPr>
        <w:t>Fin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nzi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rio</w:t>
      </w:r>
      <w:proofErr w:type="spellEnd"/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ssever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to</w:t>
      </w:r>
      <w:proofErr w:type="spellEnd"/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d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soggetto</w:t>
      </w:r>
      <w:proofErr w:type="spellEnd"/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qu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li</w:t>
      </w:r>
      <w:r w:rsidRPr="00CB3FDA">
        <w:rPr>
          <w:rFonts w:ascii="Calibri" w:hAnsi="Calibri" w:cs="Calibri"/>
          <w:spacing w:val="-3"/>
          <w:sz w:val="25"/>
          <w:szCs w:val="25"/>
        </w:rPr>
        <w:t>f</w:t>
      </w:r>
      <w:r w:rsidRPr="00CB3FDA">
        <w:rPr>
          <w:rFonts w:ascii="Calibri" w:hAnsi="Calibri" w:cs="Calibri"/>
          <w:sz w:val="25"/>
          <w:szCs w:val="25"/>
        </w:rPr>
        <w:t>i</w:t>
      </w:r>
      <w:r w:rsidRPr="00CB3FDA">
        <w:rPr>
          <w:rFonts w:ascii="Calibri" w:hAnsi="Calibri" w:cs="Calibri"/>
          <w:spacing w:val="-3"/>
          <w:sz w:val="25"/>
          <w:szCs w:val="25"/>
        </w:rPr>
        <w:t>ca</w:t>
      </w:r>
      <w:r w:rsidRPr="00CB3FDA">
        <w:rPr>
          <w:rFonts w:ascii="Calibri" w:hAnsi="Calibri" w:cs="Calibri"/>
          <w:sz w:val="25"/>
          <w:szCs w:val="25"/>
        </w:rPr>
        <w:t>to</w:t>
      </w:r>
      <w:proofErr w:type="spellEnd"/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i sensi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dell</w:t>
      </w:r>
      <w:r w:rsidRPr="00CB3FDA">
        <w:rPr>
          <w:rFonts w:ascii="Calibri" w:hAnsi="Calibri" w:cs="Calibri"/>
          <w:spacing w:val="-4"/>
          <w:sz w:val="25"/>
          <w:szCs w:val="25"/>
        </w:rPr>
        <w:t>’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rt</w:t>
      </w:r>
      <w:r w:rsidRPr="00CB3FDA">
        <w:rPr>
          <w:rFonts w:ascii="Calibri" w:hAnsi="Calibri" w:cs="Calibri"/>
          <w:spacing w:val="-5"/>
          <w:sz w:val="25"/>
          <w:szCs w:val="25"/>
        </w:rPr>
        <w:t>.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183</w:t>
      </w:r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pacing w:val="-5"/>
          <w:sz w:val="25"/>
          <w:szCs w:val="25"/>
        </w:rPr>
        <w:t>.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 xml:space="preserve">9,  </w:t>
      </w:r>
    </w:p>
    <w:p w:rsidR="00BC2D08" w:rsidRPr="00CB3FDA" w:rsidRDefault="00F97558" w:rsidP="00F97558">
      <w:pPr>
        <w:spacing w:before="340" w:line="255" w:lineRule="exact"/>
        <w:ind w:left="390"/>
        <w:jc w:val="both"/>
        <w:rPr>
          <w:rFonts w:ascii="Times New Roman" w:hAnsi="Times New Roman" w:cs="Times New Roman"/>
        </w:rPr>
      </w:pPr>
      <w:r w:rsidRPr="00CB3FDA">
        <w:rPr>
          <w:rFonts w:ascii="Calibri" w:hAnsi="Calibri" w:cs="Calibri"/>
          <w:sz w:val="25"/>
          <w:szCs w:val="25"/>
        </w:rPr>
        <w:t>del Codi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 xml:space="preserve">e;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Wingdings" w:hAnsi="Wingdings" w:cs="Wingdings"/>
          <w:color w:val="000000"/>
          <w:sz w:val="25"/>
          <w:szCs w:val="25"/>
        </w:rPr>
        <w:t></w:t>
      </w:r>
      <w:r>
        <w:rPr>
          <w:rFonts w:ascii="Arial" w:hAnsi="Arial" w:cs="Arial"/>
          <w:color w:val="000000"/>
          <w:spacing w:val="2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Sportiv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ontenente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delle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tteristi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 servizio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e 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gestione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stessa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noltre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propost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orred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: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398"/>
          <w:tab w:val="left" w:pos="7825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Wingdings" w:hAnsi="Wingdings" w:cs="Wingdings"/>
          <w:color w:val="000000"/>
          <w:sz w:val="25"/>
          <w:szCs w:val="25"/>
        </w:rPr>
        <w:t></w:t>
      </w:r>
      <w:r>
        <w:rPr>
          <w:rFonts w:ascii="Arial" w:hAnsi="Arial" w:cs="Arial"/>
          <w:color w:val="000000"/>
          <w:spacing w:val="2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possesso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requisiti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</w:t>
      </w:r>
      <w:r>
        <w:rPr>
          <w:rFonts w:ascii="Calibri" w:hAnsi="Calibri" w:cs="Calibri"/>
          <w:color w:val="000000"/>
          <w:sz w:val="25"/>
          <w:szCs w:val="25"/>
        </w:rPr>
        <w:tab/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ordin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gener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i sensi 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egge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proponente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proofErr w:type="gramStart"/>
      <w:r w:rsidRPr="007107D3">
        <w:rPr>
          <w:rFonts w:ascii="Wingdings" w:hAnsi="Wingdings" w:cs="Wingdings"/>
          <w:color w:val="000000"/>
          <w:sz w:val="25"/>
          <w:szCs w:val="25"/>
        </w:rPr>
        <w:t></w:t>
      </w:r>
      <w:r w:rsidRPr="007107D3">
        <w:rPr>
          <w:rFonts w:ascii="Arial" w:hAnsi="Arial" w:cs="Arial"/>
          <w:color w:val="000000"/>
          <w:spacing w:val="20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 w:rsidRPr="007107D3">
        <w:rPr>
          <w:rFonts w:ascii="Calibri" w:hAnsi="Calibri" w:cs="Calibri"/>
          <w:color w:val="000000"/>
          <w:sz w:val="25"/>
          <w:szCs w:val="25"/>
        </w:rPr>
        <w:t>uzione</w:t>
      </w:r>
      <w:proofErr w:type="spellEnd"/>
      <w:proofErr w:type="gramEnd"/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di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ui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ll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rt</w:t>
      </w:r>
      <w:r w:rsidRPr="007107D3"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93 del Codi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e;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Wingdings" w:hAnsi="Wingdings" w:cs="Wingdings"/>
          <w:color w:val="000000"/>
          <w:sz w:val="25"/>
          <w:szCs w:val="25"/>
        </w:rPr>
        <w:t></w:t>
      </w:r>
      <w:r>
        <w:rPr>
          <w:rFonts w:ascii="Arial" w:hAnsi="Arial" w:cs="Arial"/>
          <w:color w:val="000000"/>
          <w:spacing w:val="2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impegno</w:t>
      </w:r>
      <w:proofErr w:type="spellEnd"/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misur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importo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</w:t>
      </w:r>
      <w:r>
        <w:rPr>
          <w:rFonts w:ascii="Calibri" w:hAnsi="Calibri" w:cs="Calibri"/>
          <w:color w:val="000000"/>
          <w:spacing w:val="23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183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9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F97558" w:rsidP="00F97558">
      <w:pPr>
        <w:spacing w:before="34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terzo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periodo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e.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4"/>
          <w:sz w:val="25"/>
          <w:szCs w:val="25"/>
        </w:rPr>
        <w:t>B</w:t>
      </w:r>
      <w:r>
        <w:rPr>
          <w:rFonts w:ascii="Calibri" w:hAnsi="Calibri" w:cs="Calibri"/>
          <w:color w:val="000000"/>
          <w:sz w:val="25"/>
          <w:szCs w:val="25"/>
        </w:rPr>
        <w:t>.</w:t>
      </w:r>
      <w:r>
        <w:rPr>
          <w:rFonts w:ascii="Arial" w:hAnsi="Arial" w:cs="Arial"/>
          <w:color w:val="000000"/>
          <w:spacing w:val="2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propost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è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ttibile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sensi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183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15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ed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6434"/>
        </w:tabs>
        <w:spacing w:before="360" w:line="255" w:lineRule="exact"/>
        <w:ind w:left="310" w:right="611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progetto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ttibilit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è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posto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pprov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sensi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etti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medesimo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183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15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inserimento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negli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strumenti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progr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pprovati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113" w:line="225" w:lineRule="exact"/>
        <w:ind w:left="10258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9"/>
        </w:rPr>
        <w:t>2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ll'Amministr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Aggiudi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spellEnd"/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sull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vigente</w:t>
      </w:r>
      <w:proofErr w:type="spellEnd"/>
      <w:r>
        <w:rPr>
          <w:rFonts w:ascii="Calibri" w:hAnsi="Calibri" w:cs="Calibri"/>
          <w:color w:val="000000"/>
          <w:spacing w:val="20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394"/>
          <w:tab w:val="left" w:pos="2921"/>
          <w:tab w:val="left" w:pos="3760"/>
          <w:tab w:val="left" w:pos="5048"/>
          <w:tab w:val="left" w:pos="6382"/>
          <w:tab w:val="left" w:pos="7071"/>
          <w:tab w:val="left" w:pos="9107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C.</w:t>
      </w:r>
      <w:r>
        <w:rPr>
          <w:rFonts w:ascii="Arial" w:hAnsi="Arial" w:cs="Arial"/>
          <w:color w:val="000000"/>
          <w:spacing w:val="2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inizione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degli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elementi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per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individu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rta  </w:t>
      </w:r>
    </w:p>
    <w:p w:rsidR="00BC2D08" w:rsidRDefault="00F97558" w:rsidP="00F97558">
      <w:pPr>
        <w:spacing w:before="360" w:line="255" w:lineRule="exact"/>
        <w:ind w:left="310" w:right="59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mente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più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ggios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 Comune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stegn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indetto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rt.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183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15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più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volte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gram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ASD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Sport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Up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“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Promotore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”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sensi del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medesimo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183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15.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Arial" w:hAnsi="Arial" w:cs="Arial"/>
          <w:color w:val="000000"/>
          <w:spacing w:val="12"/>
          <w:sz w:val="25"/>
          <w:szCs w:val="25"/>
        </w:rPr>
        <w:t xml:space="preserve">  </w:t>
      </w:r>
      <w:proofErr w:type="spellStart"/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sperit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lett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c)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pprov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  </w:t>
      </w:r>
    </w:p>
    <w:p w:rsidR="00BC2D08" w:rsidRDefault="00F97558" w:rsidP="00F97558">
      <w:pPr>
        <w:spacing w:before="360" w:line="255" w:lineRule="exact"/>
        <w:ind w:left="310" w:right="61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progetto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initivo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 sede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è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ggiudi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inerent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457"/>
          <w:tab w:val="left" w:pos="3865"/>
          <w:tab w:val="left" w:pos="7711"/>
        </w:tabs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progett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ostruzione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2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Centro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Sportivo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oggetto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Convenzione.  </w:t>
      </w:r>
    </w:p>
    <w:p w:rsidR="00BC2D08" w:rsidRDefault="00BC2D08" w:rsidP="00F97558">
      <w:pPr>
        <w:spacing w:after="12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.</w:t>
      </w:r>
      <w:r>
        <w:rPr>
          <w:rFonts w:ascii="Arial" w:hAnsi="Arial" w:cs="Arial"/>
          <w:color w:val="000000"/>
          <w:spacing w:val="27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r>
        <w:rPr>
          <w:rFonts w:ascii="Calibri" w:hAnsi="Calibri" w:cs="Calibri"/>
          <w:color w:val="000000"/>
          <w:sz w:val="25"/>
          <w:szCs w:val="25"/>
        </w:rPr>
        <w:t>enuto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previsto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gli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165 e 182 del 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presupposti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 le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3394"/>
          <w:tab w:val="left" w:pos="4696"/>
          <w:tab w:val="left" w:pos="7305"/>
        </w:tabs>
        <w:spacing w:before="360" w:line="255" w:lineRule="exact"/>
        <w:ind w:left="310" w:right="594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se</w:t>
      </w:r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determin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equilibrio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degli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investimenti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della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543"/>
          <w:tab w:val="left" w:pos="5330"/>
          <w:tab w:val="left" w:pos="9202"/>
          <w:tab w:val="left" w:pos="10220"/>
        </w:tabs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onness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sono</w:t>
      </w:r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quelli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individu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nel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to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e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esempli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cessivo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23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9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r>
        <w:rPr>
          <w:rFonts w:ascii="Calibri" w:hAnsi="Calibri" w:cs="Calibri"/>
          <w:color w:val="000000"/>
          <w:sz w:val="25"/>
          <w:szCs w:val="25"/>
        </w:rPr>
        <w:t>utto 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ostituite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ngono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stipul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>
        <w:rPr>
          <w:rFonts w:ascii="Calibri" w:hAnsi="Calibri" w:cs="Calibri"/>
          <w:color w:val="000000"/>
          <w:spacing w:val="-1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 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gu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:  </w:t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pacing w:val="22"/>
          <w:w w:val="122"/>
          <w:sz w:val="25"/>
          <w:szCs w:val="25"/>
        </w:rPr>
        <w:t>1</w:t>
      </w:r>
      <w:r>
        <w:rPr>
          <w:rFonts w:ascii="Arial" w:hAnsi="Arial" w:cs="Arial"/>
          <w:b/>
          <w:bCs/>
          <w:color w:val="000000"/>
          <w:spacing w:val="-59"/>
          <w:w w:val="125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-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b/>
          <w:bCs/>
          <w:color w:val="000000"/>
          <w:sz w:val="25"/>
          <w:szCs w:val="25"/>
        </w:rPr>
        <w:t>Pr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m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ss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-</w:t>
      </w:r>
      <w:proofErr w:type="gramEnd"/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ll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g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8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2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suesposte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premesse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orsivi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loro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sottos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rizion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F97558" w:rsidP="00F97558">
      <w:pPr>
        <w:tabs>
          <w:tab w:val="left" w:pos="1466"/>
          <w:tab w:val="left" w:pos="2007"/>
          <w:tab w:val="left" w:pos="3058"/>
          <w:tab w:val="left" w:pos="4708"/>
          <w:tab w:val="left" w:pos="5491"/>
          <w:tab w:val="left" w:pos="6843"/>
          <w:tab w:val="left" w:pos="7173"/>
          <w:tab w:val="left" w:pos="8570"/>
          <w:tab w:val="left" w:pos="9306"/>
        </w:tabs>
        <w:spacing w:before="360" w:line="255" w:lineRule="exact"/>
        <w:ind w:left="310" w:right="583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vengono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qui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ostituis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rte </w:t>
      </w:r>
      <w:r>
        <w:rPr>
          <w:rFonts w:ascii="Calibri" w:hAnsi="Calibri" w:cs="Calibri"/>
          <w:color w:val="000000"/>
          <w:sz w:val="25"/>
          <w:szCs w:val="25"/>
        </w:rPr>
        <w:tab/>
        <w:t>integr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nte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e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della </w:t>
      </w:r>
      <w:r>
        <w:rPr>
          <w:rFonts w:ascii="Calibri" w:hAnsi="Calibri" w:cs="Calibri"/>
          <w:color w:val="000000"/>
          <w:sz w:val="25"/>
          <w:szCs w:val="25"/>
        </w:rPr>
        <w:tab/>
        <w:t>present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057"/>
          <w:tab w:val="left" w:pos="2928"/>
          <w:tab w:val="left" w:pos="3919"/>
          <w:tab w:val="left" w:pos="4295"/>
          <w:tab w:val="left" w:pos="4986"/>
          <w:tab w:val="left" w:pos="6289"/>
          <w:tab w:val="left" w:pos="6604"/>
          <w:tab w:val="left" w:pos="8110"/>
          <w:tab w:val="left" w:pos="9025"/>
          <w:tab w:val="left" w:pos="10224"/>
        </w:tabs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indotto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le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enti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loro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onsenso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e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ppresent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dunque</w:t>
      </w:r>
      <w:proofErr w:type="spellEnd"/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utile elemento per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interpret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la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volont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2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 xml:space="preserve">e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previsioni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ontenute</w:t>
      </w:r>
      <w:proofErr w:type="gramEnd"/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lgono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</w:t>
      </w:r>
      <w:proofErr w:type="spellEnd"/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quelle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eventu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lment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sto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4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pacing w:val="22"/>
          <w:w w:val="122"/>
          <w:sz w:val="25"/>
          <w:szCs w:val="25"/>
        </w:rPr>
        <w:t>2</w:t>
      </w:r>
      <w:r>
        <w:rPr>
          <w:rFonts w:ascii="Arial" w:hAnsi="Arial" w:cs="Arial"/>
          <w:b/>
          <w:bCs/>
          <w:color w:val="000000"/>
          <w:spacing w:val="-59"/>
          <w:w w:val="125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b/>
          <w:bCs/>
          <w:color w:val="000000"/>
          <w:spacing w:val="-8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gg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tt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ll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proofErr w:type="gramEnd"/>
      <w:r>
        <w:rPr>
          <w:rFonts w:ascii="Calibri" w:hAnsi="Calibri" w:cs="Calibri"/>
          <w:b/>
          <w:bCs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v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zi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Pr="00CB3FDA" w:rsidRDefault="00F97558" w:rsidP="00F97558">
      <w:pPr>
        <w:tabs>
          <w:tab w:val="left" w:pos="4485"/>
        </w:tabs>
        <w:spacing w:before="80" w:line="294" w:lineRule="exact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Comune</w:t>
      </w:r>
      <w:proofErr w:type="gramEnd"/>
      <w:r>
        <w:rPr>
          <w:rFonts w:ascii="Calibri" w:hAnsi="Calibri" w:cs="Calibri"/>
          <w:color w:val="000000"/>
          <w:spacing w:val="27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z w:val="25"/>
          <w:szCs w:val="25"/>
        </w:rPr>
        <w:t>a</w:t>
      </w:r>
      <w:r w:rsidRPr="00CB3FDA">
        <w:rPr>
          <w:rFonts w:ascii="Calibri" w:hAnsi="Calibri" w:cs="Calibri"/>
          <w:spacing w:val="-3"/>
          <w:sz w:val="25"/>
          <w:szCs w:val="25"/>
        </w:rPr>
        <w:t>ff</w:t>
      </w:r>
      <w:r w:rsidRPr="00CB3FDA">
        <w:rPr>
          <w:rFonts w:ascii="Calibri" w:hAnsi="Calibri" w:cs="Calibri"/>
          <w:sz w:val="25"/>
          <w:szCs w:val="25"/>
        </w:rPr>
        <w:t>ida</w:t>
      </w:r>
      <w:proofErr w:type="spellEnd"/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</w:t>
      </w:r>
      <w:r w:rsidRPr="00CB3FDA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Con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ession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rio </w:t>
      </w:r>
      <w:r w:rsidRPr="00CB3FDA">
        <w:rPr>
          <w:rFonts w:ascii="Calibri" w:hAnsi="Calibri" w:cs="Calibri"/>
          <w:sz w:val="25"/>
          <w:szCs w:val="25"/>
        </w:rPr>
        <w:tab/>
        <w:t>in</w:t>
      </w:r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regime</w:t>
      </w:r>
      <w:r w:rsidRPr="00CB3FDA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di</w:t>
      </w:r>
      <w:r w:rsidRPr="00CB3FDA">
        <w:rPr>
          <w:rFonts w:ascii="Calibri" w:hAnsi="Calibri" w:cs="Calibri"/>
          <w:spacing w:val="15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z w:val="25"/>
          <w:szCs w:val="25"/>
        </w:rPr>
        <w:t>es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lusiv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z w:val="25"/>
          <w:szCs w:val="25"/>
        </w:rPr>
        <w:t>,</w:t>
      </w:r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he</w:t>
      </w:r>
      <w:r w:rsidRPr="00CB3FDA">
        <w:rPr>
          <w:rFonts w:ascii="Calibri" w:hAnsi="Calibri" w:cs="Calibri"/>
          <w:spacing w:val="11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acc</w:t>
      </w:r>
      <w:r w:rsidRPr="00CB3FDA">
        <w:rPr>
          <w:rFonts w:ascii="Calibri" w:hAnsi="Calibri" w:cs="Calibri"/>
          <w:sz w:val="25"/>
          <w:szCs w:val="25"/>
        </w:rPr>
        <w:t>etta</w:t>
      </w:r>
      <w:proofErr w:type="spellEnd"/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l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Concession</w:t>
      </w:r>
      <w:r w:rsidRPr="00CB3FDA">
        <w:rPr>
          <w:rFonts w:ascii="Calibri" w:hAnsi="Calibri" w:cs="Calibri"/>
          <w:spacing w:val="22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  </w:t>
      </w:r>
    </w:p>
    <w:p w:rsidR="00BC2D08" w:rsidRPr="00CB3FDA" w:rsidRDefault="00BC2D08" w:rsidP="00F97558">
      <w:pPr>
        <w:spacing w:after="137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25" w:lineRule="exact"/>
        <w:ind w:left="10258"/>
        <w:jc w:val="both"/>
        <w:rPr>
          <w:rFonts w:ascii="Times New Roman" w:hAnsi="Times New Roman" w:cs="Times New Roman"/>
        </w:rPr>
        <w:sectPr w:rsidR="00BC2D08" w:rsidRPr="00CB3FDA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 w:rsidRPr="00CB3FDA">
        <w:rPr>
          <w:rFonts w:ascii="Calibri" w:hAnsi="Calibri" w:cs="Calibri"/>
          <w:spacing w:val="-9"/>
        </w:rPr>
        <w:t>3</w:t>
      </w:r>
      <w:r w:rsidRPr="00CB3FDA">
        <w:rPr>
          <w:rFonts w:ascii="Calibri" w:hAnsi="Calibri" w:cs="Calibri"/>
        </w:rPr>
        <w:t xml:space="preserve">  </w:t>
      </w:r>
      <w:r w:rsidRPr="00CB3FDA">
        <w:br w:type="page"/>
      </w:r>
    </w:p>
    <w:p w:rsidR="00BC2D08" w:rsidRPr="00CB3FDA" w:rsidRDefault="00BC2D08" w:rsidP="00F97558">
      <w:pPr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BC2D08" w:rsidP="00F97558">
      <w:pPr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BC2D08" w:rsidP="00F97558">
      <w:pPr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BC2D08" w:rsidP="00F97558">
      <w:pPr>
        <w:spacing w:after="173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r w:rsidRPr="00CB3FDA">
        <w:rPr>
          <w:rFonts w:ascii="Calibri" w:hAnsi="Calibri" w:cs="Calibri"/>
          <w:sz w:val="25"/>
          <w:szCs w:val="25"/>
        </w:rPr>
        <w:t>inerente</w:t>
      </w:r>
      <w:proofErr w:type="spellEnd"/>
      <w:r w:rsidRPr="00CB3FDA">
        <w:rPr>
          <w:rFonts w:ascii="Calibri" w:hAnsi="Calibri" w:cs="Calibri"/>
          <w:spacing w:val="51"/>
          <w:sz w:val="25"/>
          <w:szCs w:val="25"/>
        </w:rPr>
        <w:t xml:space="preserve"> </w:t>
      </w:r>
      <w:proofErr w:type="spellStart"/>
      <w:proofErr w:type="gramStart"/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ll</w:t>
      </w:r>
      <w:r w:rsidRPr="00CB3FDA">
        <w:rPr>
          <w:rFonts w:ascii="Calibri" w:hAnsi="Calibri" w:cs="Calibri"/>
          <w:spacing w:val="-4"/>
          <w:sz w:val="25"/>
          <w:szCs w:val="25"/>
        </w:rPr>
        <w:t>’</w:t>
      </w:r>
      <w:r w:rsidRPr="00CB3FDA">
        <w:rPr>
          <w:rFonts w:ascii="Calibri" w:hAnsi="Calibri" w:cs="Calibri"/>
          <w:sz w:val="25"/>
          <w:szCs w:val="25"/>
        </w:rPr>
        <w:t>ese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uzione</w:t>
      </w:r>
      <w:proofErr w:type="spellEnd"/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del</w:t>
      </w:r>
      <w:proofErr w:type="gramEnd"/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servizio  di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progett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zione</w:t>
      </w:r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ostruzione</w:t>
      </w:r>
      <w:proofErr w:type="spellEnd"/>
      <w:r w:rsidRPr="00CB3FDA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e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gestione</w:t>
      </w:r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di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un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nuo</w:t>
      </w:r>
      <w:r w:rsidRPr="00CB3FDA">
        <w:rPr>
          <w:rFonts w:ascii="Calibri" w:hAnsi="Calibri" w:cs="Calibri"/>
          <w:spacing w:val="20"/>
          <w:sz w:val="25"/>
          <w:szCs w:val="25"/>
        </w:rPr>
        <w:t>v</w:t>
      </w:r>
      <w:r w:rsidRPr="00CB3FDA">
        <w:rPr>
          <w:rFonts w:ascii="Calibri" w:hAnsi="Calibri" w:cs="Calibri"/>
          <w:sz w:val="25"/>
          <w:szCs w:val="25"/>
        </w:rPr>
        <w:t xml:space="preserve">o  </w:t>
      </w:r>
    </w:p>
    <w:p w:rsidR="00BC2D08" w:rsidRPr="00CB3FDA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entro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p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del</w:t>
      </w:r>
      <w:r w:rsidR="00945539"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="00945539" w:rsidRPr="00CB3FDA">
        <w:rPr>
          <w:rFonts w:ascii="Calibri" w:hAnsi="Calibri" w:cs="Calibri"/>
          <w:sz w:val="25"/>
          <w:szCs w:val="25"/>
        </w:rPr>
        <w:t>ubicato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r w:rsidR="00945539" w:rsidRPr="00CB3FDA">
        <w:rPr>
          <w:rFonts w:ascii="Calibri" w:hAnsi="Calibri" w:cs="Calibri"/>
          <w:spacing w:val="27"/>
          <w:sz w:val="25"/>
          <w:szCs w:val="25"/>
        </w:rPr>
        <w:t xml:space="preserve">in Via Cavour a </w:t>
      </w:r>
      <w:proofErr w:type="spellStart"/>
      <w:r w:rsidR="00945539" w:rsidRPr="00CB3FDA">
        <w:rPr>
          <w:rFonts w:ascii="Calibri" w:hAnsi="Calibri" w:cs="Calibri"/>
          <w:sz w:val="25"/>
          <w:szCs w:val="25"/>
        </w:rPr>
        <w:t>C</w:t>
      </w:r>
      <w:r w:rsidR="00945539" w:rsidRPr="00CB3FDA">
        <w:rPr>
          <w:rFonts w:ascii="Calibri" w:hAnsi="Calibri" w:cs="Calibri"/>
          <w:spacing w:val="-3"/>
          <w:sz w:val="25"/>
          <w:szCs w:val="25"/>
        </w:rPr>
        <w:t>a</w:t>
      </w:r>
      <w:r w:rsidR="00945539" w:rsidRPr="00CB3FDA">
        <w:rPr>
          <w:rFonts w:ascii="Calibri" w:hAnsi="Calibri" w:cs="Calibri"/>
          <w:sz w:val="25"/>
          <w:szCs w:val="25"/>
        </w:rPr>
        <w:t>stegn</w:t>
      </w:r>
      <w:r w:rsidR="00945539" w:rsidRPr="00CB3FDA">
        <w:rPr>
          <w:rFonts w:ascii="Calibri" w:hAnsi="Calibri" w:cs="Calibri"/>
          <w:spacing w:val="-3"/>
          <w:sz w:val="25"/>
          <w:szCs w:val="25"/>
        </w:rPr>
        <w:t>a</w:t>
      </w:r>
      <w:r w:rsidR="00945539" w:rsidRPr="00CB3FDA">
        <w:rPr>
          <w:rFonts w:ascii="Calibri" w:hAnsi="Calibri" w:cs="Calibri"/>
          <w:sz w:val="25"/>
          <w:szCs w:val="25"/>
        </w:rPr>
        <w:t>to</w:t>
      </w:r>
      <w:proofErr w:type="spellEnd"/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="00945539" w:rsidRPr="00CB3FDA">
        <w:rPr>
          <w:rFonts w:ascii="Calibri" w:hAnsi="Calibri" w:cs="Calibri"/>
          <w:spacing w:val="3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 xml:space="preserve">ome di </w:t>
      </w:r>
      <w:proofErr w:type="spellStart"/>
      <w:r w:rsidRPr="00CB3FDA">
        <w:rPr>
          <w:rFonts w:ascii="Calibri" w:hAnsi="Calibri" w:cs="Calibri"/>
          <w:sz w:val="25"/>
          <w:szCs w:val="25"/>
        </w:rPr>
        <w:t>seguito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meglio</w:t>
      </w:r>
      <w:proofErr w:type="spellEnd"/>
      <w:r w:rsidRPr="00CB3FDA">
        <w:rPr>
          <w:rFonts w:ascii="Calibri" w:hAnsi="Calibri" w:cs="Calibri"/>
          <w:spacing w:val="33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des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ritto</w:t>
      </w:r>
      <w:proofErr w:type="spellEnd"/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nella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 </w:t>
      </w:r>
    </w:p>
    <w:p w:rsidR="00BC2D08" w:rsidRPr="00CB3FDA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r w:rsidRPr="00CB3FDA">
        <w:rPr>
          <w:rFonts w:ascii="Calibri" w:hAnsi="Calibri" w:cs="Calibri"/>
          <w:sz w:val="25"/>
          <w:szCs w:val="25"/>
        </w:rPr>
        <w:t>piena</w:t>
      </w:r>
      <w:proofErr w:type="spellEnd"/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proofErr w:type="gramStart"/>
      <w:r w:rsidRPr="00CB3FDA">
        <w:rPr>
          <w:rFonts w:ascii="Calibri" w:hAnsi="Calibri" w:cs="Calibri"/>
          <w:sz w:val="25"/>
          <w:szCs w:val="25"/>
        </w:rPr>
        <w:t>osserv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nza</w:t>
      </w:r>
      <w:proofErr w:type="spellEnd"/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degli</w:t>
      </w:r>
      <w:proofErr w:type="gramEnd"/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obblighi</w:t>
      </w:r>
      <w:proofErr w:type="spellEnd"/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z w:val="25"/>
          <w:szCs w:val="25"/>
        </w:rPr>
        <w:t>dedotti</w:t>
      </w:r>
      <w:proofErr w:type="spellEnd"/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nell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presente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Convenzione</w:t>
      </w:r>
      <w:r w:rsidRPr="00CB3FDA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ed</w:t>
      </w:r>
      <w:r w:rsidRPr="00CB3FDA">
        <w:rPr>
          <w:rFonts w:ascii="Calibri" w:hAnsi="Calibri" w:cs="Calibri"/>
          <w:spacing w:val="20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 xml:space="preserve">in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on</w:t>
      </w:r>
      <w:r w:rsidRPr="00CB3FDA">
        <w:rPr>
          <w:rFonts w:ascii="Calibri" w:hAnsi="Calibri" w:cs="Calibri"/>
          <w:spacing w:val="-3"/>
          <w:sz w:val="25"/>
          <w:szCs w:val="25"/>
        </w:rPr>
        <w:t>f</w:t>
      </w:r>
      <w:r w:rsidRPr="00CB3FDA">
        <w:rPr>
          <w:rFonts w:ascii="Calibri" w:hAnsi="Calibri" w:cs="Calibri"/>
          <w:sz w:val="25"/>
          <w:szCs w:val="25"/>
        </w:rPr>
        <w:t>ormità</w:t>
      </w:r>
      <w:r w:rsidRPr="00CB3FDA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on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i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 </w:t>
      </w:r>
    </w:p>
    <w:p w:rsidR="00BC2D08" w:rsidRPr="00CB3FDA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r w:rsidRPr="00CB3FDA">
        <w:rPr>
          <w:rFonts w:ascii="Calibri" w:hAnsi="Calibri" w:cs="Calibri"/>
          <w:sz w:val="25"/>
          <w:szCs w:val="25"/>
        </w:rPr>
        <w:t>rel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tivi</w:t>
      </w:r>
      <w:proofErr w:type="spellEnd"/>
      <w:r w:rsidRPr="00CB3FDA">
        <w:rPr>
          <w:rFonts w:ascii="Calibri" w:hAnsi="Calibri" w:cs="Calibri"/>
          <w:spacing w:val="20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lleg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ti</w:t>
      </w:r>
      <w:r w:rsidRPr="00CB3FDA">
        <w:rPr>
          <w:rFonts w:ascii="Calibri" w:hAnsi="Calibri" w:cs="Calibri"/>
          <w:spacing w:val="-4"/>
          <w:sz w:val="25"/>
          <w:szCs w:val="25"/>
        </w:rPr>
        <w:t>.</w:t>
      </w:r>
      <w:r w:rsidRPr="00CB3FDA">
        <w:rPr>
          <w:rFonts w:ascii="Calibri" w:hAnsi="Calibri" w:cs="Calibri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suddetti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 xml:space="preserve">ermo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he 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sono più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ritti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negli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borati  </w:t>
      </w:r>
    </w:p>
    <w:p w:rsidR="00BC2D08" w:rsidRDefault="00F97558" w:rsidP="00F97558">
      <w:pPr>
        <w:spacing w:before="360" w:line="255" w:lineRule="exact"/>
        <w:ind w:left="280" w:right="585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gr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orsivi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ostituenti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ert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mente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più</w:t>
      </w:r>
      <w:r>
        <w:rPr>
          <w:rFonts w:ascii="Calibri" w:hAnsi="Calibri" w:cs="Calibri"/>
          <w:color w:val="000000"/>
          <w:spacing w:val="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ggiosa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pro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5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lett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c)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premesse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ed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Convenzion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lvi</w:t>
      </w:r>
      <w:proofErr w:type="spellEnd"/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rim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nendo</w:t>
      </w:r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gli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ulteriori</w:t>
      </w:r>
      <w:proofErr w:type="spell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elementi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progettu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ontenuti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da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termini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rittivi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ttengono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a 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segue:  </w:t>
      </w:r>
    </w:p>
    <w:p w:rsidR="00BC2D08" w:rsidRDefault="00F97558" w:rsidP="00F97558">
      <w:pPr>
        <w:spacing w:before="300" w:line="320" w:lineRule="exact"/>
        <w:ind w:left="571"/>
        <w:jc w:val="both"/>
        <w:rPr>
          <w:rFonts w:ascii="Times New Roman" w:hAnsi="Times New Roman" w:cs="Times New Roman"/>
          <w:color w:val="010302"/>
        </w:rPr>
      </w:pPr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-56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n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3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mpi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rtur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movibil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00" w:line="320" w:lineRule="exact"/>
        <w:ind w:left="571"/>
        <w:jc w:val="both"/>
        <w:rPr>
          <w:rFonts w:ascii="Times New Roman" w:hAnsi="Times New Roman" w:cs="Times New Roman"/>
          <w:color w:val="010302"/>
        </w:rPr>
      </w:pPr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-56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spogli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mminili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00" w:line="320" w:lineRule="exact"/>
        <w:ind w:left="571"/>
        <w:jc w:val="both"/>
        <w:rPr>
          <w:rFonts w:ascii="Times New Roman" w:hAnsi="Times New Roman" w:cs="Times New Roman"/>
          <w:color w:val="010302"/>
        </w:rPr>
      </w:pPr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-56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ption</w:t>
      </w:r>
      <w:r>
        <w:rPr>
          <w:rFonts w:ascii="Calibri" w:hAnsi="Calibri" w:cs="Calibri"/>
          <w:color w:val="000000"/>
          <w:spacing w:val="3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idon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ori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8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umenti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regol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oltre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ed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Pr="00CB3FDA" w:rsidRDefault="00F97558" w:rsidP="00F97558">
      <w:pPr>
        <w:spacing w:before="360" w:line="255" w:lineRule="exact"/>
        <w:ind w:left="280" w:right="597"/>
        <w:jc w:val="both"/>
        <w:rPr>
          <w:rFonts w:ascii="Times New Roman" w:hAnsi="Times New Roman" w:cs="Times New Roman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sono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gramStart"/>
      <w:r>
        <w:rPr>
          <w:rFonts w:ascii="Calibri" w:hAnsi="Calibri" w:cs="Calibri"/>
          <w:color w:val="000000"/>
          <w:spacing w:val="-4"/>
          <w:sz w:val="25"/>
          <w:szCs w:val="25"/>
        </w:rPr>
        <w:t>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ulteriore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ument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z w:val="25"/>
          <w:szCs w:val="25"/>
        </w:rPr>
        <w:t>inerente</w:t>
      </w:r>
      <w:proofErr w:type="spellEnd"/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l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predett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pro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 xml:space="preserve">edura  </w:t>
      </w:r>
    </w:p>
    <w:p w:rsidR="00BC2D08" w:rsidRPr="00CB3FDA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tabs>
          <w:tab w:val="left" w:pos="1393"/>
          <w:tab w:val="left" w:pos="2411"/>
          <w:tab w:val="left" w:pos="3551"/>
          <w:tab w:val="left" w:pos="5631"/>
          <w:tab w:val="left" w:pos="7624"/>
          <w:tab w:val="left" w:pos="9001"/>
        </w:tabs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gramStart"/>
      <w:r w:rsidRPr="00CB3FDA">
        <w:rPr>
          <w:rFonts w:ascii="Calibri" w:hAnsi="Calibri" w:cs="Calibri"/>
          <w:sz w:val="25"/>
          <w:szCs w:val="25"/>
        </w:rPr>
        <w:t>di</w:t>
      </w:r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g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r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gramEnd"/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ab/>
      </w:r>
      <w:proofErr w:type="spellStart"/>
      <w:r w:rsidRPr="00CB3FDA">
        <w:rPr>
          <w:rFonts w:ascii="Calibri" w:hAnsi="Calibri" w:cs="Calibri"/>
          <w:sz w:val="25"/>
          <w:szCs w:val="25"/>
        </w:rPr>
        <w:t>l'o</w:t>
      </w:r>
      <w:r w:rsidRPr="00CB3FDA">
        <w:rPr>
          <w:rFonts w:ascii="Calibri" w:hAnsi="Calibri" w:cs="Calibri"/>
          <w:spacing w:val="-3"/>
          <w:sz w:val="25"/>
          <w:szCs w:val="25"/>
        </w:rPr>
        <w:t>ff</w:t>
      </w:r>
      <w:r w:rsidRPr="00CB3FDA">
        <w:rPr>
          <w:rFonts w:ascii="Calibri" w:hAnsi="Calibri" w:cs="Calibri"/>
          <w:sz w:val="25"/>
          <w:szCs w:val="25"/>
        </w:rPr>
        <w:t>ert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ab/>
      </w:r>
      <w:proofErr w:type="spellStart"/>
      <w:r w:rsidRPr="00CB3FDA">
        <w:rPr>
          <w:rFonts w:ascii="Calibri" w:hAnsi="Calibri" w:cs="Calibri"/>
          <w:sz w:val="25"/>
          <w:szCs w:val="25"/>
        </w:rPr>
        <w:t>giudi</w:t>
      </w:r>
      <w:r w:rsidRPr="00CB3FDA">
        <w:rPr>
          <w:rFonts w:ascii="Calibri" w:hAnsi="Calibri" w:cs="Calibri"/>
          <w:spacing w:val="-3"/>
          <w:sz w:val="25"/>
          <w:szCs w:val="25"/>
        </w:rPr>
        <w:t>ca</w:t>
      </w:r>
      <w:r w:rsidRPr="00CB3FDA">
        <w:rPr>
          <w:rFonts w:ascii="Calibri" w:hAnsi="Calibri" w:cs="Calibri"/>
          <w:sz w:val="25"/>
          <w:szCs w:val="25"/>
        </w:rPr>
        <w:t>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ab/>
        <w:t>e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onomi</w:t>
      </w:r>
      <w:r w:rsidRPr="00CB3FDA">
        <w:rPr>
          <w:rFonts w:ascii="Calibri" w:hAnsi="Calibri" w:cs="Calibri"/>
          <w:spacing w:val="-3"/>
          <w:sz w:val="25"/>
          <w:szCs w:val="25"/>
        </w:rPr>
        <w:t>ca</w:t>
      </w:r>
      <w:r w:rsidRPr="00CB3FDA">
        <w:rPr>
          <w:rFonts w:ascii="Calibri" w:hAnsi="Calibri" w:cs="Calibri"/>
          <w:sz w:val="25"/>
          <w:szCs w:val="25"/>
        </w:rPr>
        <w:t xml:space="preserve">mente </w:t>
      </w:r>
      <w:r w:rsidRPr="00CB3FDA">
        <w:rPr>
          <w:rFonts w:ascii="Calibri" w:hAnsi="Calibri" w:cs="Calibri"/>
          <w:sz w:val="25"/>
          <w:szCs w:val="25"/>
        </w:rPr>
        <w:tab/>
        <w:t>più</w:t>
      </w:r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v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nt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ggios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ab/>
        <w:t>il</w:t>
      </w:r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 xml:space="preserve">progetto </w:t>
      </w:r>
      <w:r w:rsidRPr="00CB3FDA">
        <w:rPr>
          <w:rFonts w:ascii="Calibri" w:hAnsi="Calibri" w:cs="Calibri"/>
          <w:sz w:val="25"/>
          <w:szCs w:val="25"/>
        </w:rPr>
        <w:tab/>
        <w:t>di</w:t>
      </w:r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CB3FDA">
        <w:rPr>
          <w:rFonts w:ascii="Calibri" w:hAnsi="Calibri" w:cs="Calibri"/>
          <w:spacing w:val="-3"/>
          <w:sz w:val="25"/>
          <w:szCs w:val="25"/>
        </w:rPr>
        <w:t>fa</w:t>
      </w:r>
      <w:r w:rsidRPr="00CB3FDA">
        <w:rPr>
          <w:rFonts w:ascii="Calibri" w:hAnsi="Calibri" w:cs="Calibri"/>
          <w:sz w:val="25"/>
          <w:szCs w:val="25"/>
        </w:rPr>
        <w:t>ttibilit</w:t>
      </w:r>
      <w:r w:rsidRPr="00CB3FDA">
        <w:rPr>
          <w:rFonts w:ascii="Calibri" w:hAnsi="Calibri" w:cs="Calibri"/>
          <w:spacing w:val="27"/>
          <w:sz w:val="25"/>
          <w:szCs w:val="25"/>
        </w:rPr>
        <w:t>à</w:t>
      </w:r>
      <w:r w:rsidRPr="00CB3FDA">
        <w:rPr>
          <w:rFonts w:ascii="Calibri" w:hAnsi="Calibri" w:cs="Calibri"/>
          <w:sz w:val="25"/>
          <w:szCs w:val="25"/>
        </w:rPr>
        <w:t xml:space="preserve">  </w:t>
      </w:r>
    </w:p>
    <w:p w:rsidR="00BC2D08" w:rsidRPr="00CB3FDA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gramStart"/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pprov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to</w:t>
      </w:r>
      <w:r w:rsidRPr="00CB3FDA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on</w:t>
      </w:r>
      <w:proofErr w:type="gramEnd"/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deliber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di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giunt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omun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le</w:t>
      </w:r>
      <w:r w:rsidRPr="00CB3FDA">
        <w:rPr>
          <w:rFonts w:ascii="Calibri" w:hAnsi="Calibri" w:cs="Calibri"/>
          <w:spacing w:val="8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n</w:t>
      </w:r>
      <w:r w:rsidRPr="00CB3FDA">
        <w:rPr>
          <w:rFonts w:ascii="Calibri" w:hAnsi="Calibri" w:cs="Calibri"/>
          <w:spacing w:val="-5"/>
          <w:sz w:val="25"/>
          <w:szCs w:val="25"/>
        </w:rPr>
        <w:t>.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____ del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__/__/202</w:t>
      </w:r>
      <w:r w:rsidR="00945539" w:rsidRPr="00CB3FDA">
        <w:rPr>
          <w:rFonts w:ascii="Calibri" w:hAnsi="Calibri" w:cs="Calibri"/>
          <w:sz w:val="25"/>
          <w:szCs w:val="25"/>
        </w:rPr>
        <w:t>3</w:t>
      </w:r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il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progetto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de</w:t>
      </w:r>
      <w:r w:rsidRPr="00CB3FDA">
        <w:rPr>
          <w:rFonts w:ascii="Calibri" w:hAnsi="Calibri" w:cs="Calibri"/>
          <w:spacing w:val="-3"/>
          <w:sz w:val="25"/>
          <w:szCs w:val="25"/>
        </w:rPr>
        <w:t>f</w:t>
      </w:r>
      <w:r w:rsidRPr="00CB3FDA">
        <w:rPr>
          <w:rFonts w:ascii="Calibri" w:hAnsi="Calibri" w:cs="Calibri"/>
          <w:sz w:val="25"/>
          <w:szCs w:val="25"/>
        </w:rPr>
        <w:t xml:space="preserve">initivo  </w:t>
      </w:r>
    </w:p>
    <w:p w:rsidR="00BC2D08" w:rsidRPr="00CB3FDA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gramStart"/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pprov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to</w:t>
      </w:r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on</w:t>
      </w:r>
      <w:proofErr w:type="gramEnd"/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deliber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di giunt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pacing w:val="39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omun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le</w:t>
      </w:r>
      <w:r w:rsidRPr="00CB3FDA">
        <w:rPr>
          <w:rFonts w:ascii="Calibri" w:hAnsi="Calibri" w:cs="Calibri"/>
          <w:spacing w:val="49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n</w:t>
      </w:r>
      <w:r w:rsidRPr="00CB3FDA">
        <w:rPr>
          <w:rFonts w:ascii="Calibri" w:hAnsi="Calibri" w:cs="Calibri"/>
          <w:spacing w:val="-5"/>
          <w:sz w:val="25"/>
          <w:szCs w:val="25"/>
        </w:rPr>
        <w:t>.</w:t>
      </w:r>
      <w:r w:rsidRPr="00CB3FDA">
        <w:rPr>
          <w:rFonts w:ascii="Calibri" w:hAnsi="Calibri" w:cs="Calibri"/>
          <w:sz w:val="25"/>
          <w:szCs w:val="25"/>
        </w:rPr>
        <w:t xml:space="preserve"> ____ del __/__/202</w:t>
      </w:r>
      <w:r w:rsidR="00945539" w:rsidRPr="00CB3FDA">
        <w:rPr>
          <w:rFonts w:ascii="Calibri" w:hAnsi="Calibri" w:cs="Calibri"/>
          <w:sz w:val="25"/>
          <w:szCs w:val="25"/>
        </w:rPr>
        <w:t>3</w:t>
      </w:r>
      <w:r w:rsidRPr="00CB3FDA">
        <w:rPr>
          <w:rFonts w:ascii="Calibri" w:hAnsi="Calibri" w:cs="Calibri"/>
          <w:sz w:val="25"/>
          <w:szCs w:val="25"/>
        </w:rPr>
        <w:t xml:space="preserve"> ed il progetto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ese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 xml:space="preserve">utivo  </w:t>
      </w:r>
    </w:p>
    <w:p w:rsidR="00BC2D08" w:rsidRPr="00CB3FDA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n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or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d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redigersi</w:t>
      </w:r>
      <w:proofErr w:type="spellEnd"/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z w:val="25"/>
          <w:szCs w:val="25"/>
        </w:rPr>
        <w:t xml:space="preserve"> do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umenti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 xml:space="preserve">tutti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 xml:space="preserve">he </w:t>
      </w:r>
      <w:proofErr w:type="spellStart"/>
      <w:r w:rsidRPr="00CB3FDA">
        <w:rPr>
          <w:rFonts w:ascii="Calibri" w:hAnsi="Calibri" w:cs="Calibri"/>
          <w:sz w:val="25"/>
          <w:szCs w:val="25"/>
        </w:rPr>
        <w:t>si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intendono</w:t>
      </w:r>
      <w:proofErr w:type="spellEnd"/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fac</w:t>
      </w:r>
      <w:r w:rsidRPr="00CB3FDA">
        <w:rPr>
          <w:rFonts w:ascii="Calibri" w:hAnsi="Calibri" w:cs="Calibri"/>
          <w:sz w:val="25"/>
          <w:szCs w:val="25"/>
        </w:rPr>
        <w:t>enti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p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rte integr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nte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delle present</w:t>
      </w:r>
      <w:r w:rsidRPr="00CB3FDA">
        <w:rPr>
          <w:rFonts w:ascii="Calibri" w:hAnsi="Calibri" w:cs="Calibri"/>
          <w:spacing w:val="22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  </w:t>
      </w:r>
    </w:p>
    <w:p w:rsidR="00BC2D08" w:rsidRPr="00CB3FDA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gramStart"/>
      <w:r w:rsidRPr="00CB3FDA">
        <w:rPr>
          <w:rFonts w:ascii="Calibri" w:hAnsi="Calibri" w:cs="Calibri"/>
          <w:sz w:val="25"/>
          <w:szCs w:val="25"/>
        </w:rPr>
        <w:t>Convenzione</w:t>
      </w:r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n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he</w:t>
      </w:r>
      <w:proofErr w:type="gramEnd"/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se non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m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teri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lmente</w:t>
      </w:r>
      <w:proofErr w:type="spellEnd"/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lleg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ti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ad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ess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pacing w:val="-3"/>
          <w:sz w:val="25"/>
          <w:szCs w:val="25"/>
        </w:rPr>
        <w:t>.</w:t>
      </w:r>
      <w:r w:rsidRPr="00CB3FDA">
        <w:rPr>
          <w:rFonts w:ascii="Calibri" w:hAnsi="Calibri" w:cs="Calibri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825"/>
          <w:tab w:val="left" w:pos="2384"/>
          <w:tab w:val="left" w:pos="2729"/>
          <w:tab w:val="left" w:pos="4572"/>
          <w:tab w:val="left" w:pos="5097"/>
          <w:tab w:val="left" w:pos="6699"/>
          <w:tab w:val="left" w:pos="7253"/>
          <w:tab w:val="left" w:pos="8976"/>
          <w:tab w:val="left" w:pos="9395"/>
          <w:tab w:val="left" w:pos="10167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4.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essione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è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regol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sul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presupposto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del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erimento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in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 xml:space="preserve">po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F97558" w:rsidP="00F97558">
      <w:pPr>
        <w:spacing w:before="340" w:line="255" w:lineRule="exact"/>
        <w:ind w:left="280" w:right="607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oper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inito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lett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zz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165,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del 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noltre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ssume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proofErr w:type="spellEnd"/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ostruzione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disponibilità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26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258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9"/>
        </w:rPr>
        <w:t>4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dom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rispettiv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lett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aaa</w:t>
      </w:r>
      <w:proofErr w:type="spellEnd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bbb</w:t>
      </w:r>
      <w:proofErr w:type="spellEnd"/>
      <w:proofErr w:type="gram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ccc)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-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9266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hé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tutti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inerenti</w:t>
      </w:r>
      <w:proofErr w:type="spellEnd"/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servizio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dei</w:t>
      </w:r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vori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individu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“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”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>n</w:t>
      </w:r>
      <w:r>
        <w:rPr>
          <w:rFonts w:ascii="Calibri" w:hAnsi="Calibri" w:cs="Calibri"/>
          <w:color w:val="000000"/>
          <w:sz w:val="25"/>
          <w:szCs w:val="25"/>
        </w:rPr>
        <w:t>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rne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ed integr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nte.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pacing w:val="22"/>
          <w:w w:val="122"/>
          <w:sz w:val="25"/>
          <w:szCs w:val="25"/>
        </w:rPr>
        <w:t>3</w:t>
      </w:r>
      <w:r>
        <w:rPr>
          <w:rFonts w:ascii="Arial" w:hAnsi="Arial" w:cs="Arial"/>
          <w:b/>
          <w:bCs/>
          <w:color w:val="000000"/>
          <w:w w:val="125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-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b/>
          <w:bCs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v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u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li</w:t>
      </w:r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m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odi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f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ch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proofErr w:type="gram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b/>
          <w:bCs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tr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tt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du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proofErr w:type="spell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il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p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proofErr w:type="spell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i 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ff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ci</w:t>
      </w:r>
      <w:r>
        <w:rPr>
          <w:rFonts w:ascii="Calibri" w:hAnsi="Calibri" w:cs="Calibri"/>
          <w:b/>
          <w:bCs/>
          <w:color w:val="000000"/>
          <w:spacing w:val="-5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8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An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sensi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 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etti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175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vuto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rigu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rdo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lett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a)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e/o 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 </w:t>
      </w:r>
    </w:p>
    <w:p w:rsidR="00BC2D08" w:rsidRDefault="00F97558" w:rsidP="00F97558">
      <w:pPr>
        <w:spacing w:before="360" w:line="255" w:lineRule="exact"/>
        <w:ind w:left="280" w:right="601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onviene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sin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e/o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opportunità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eventu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lmente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unzione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eventu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rte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utenz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potenzi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ridetermin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presupposti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equilibrio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m</w:t>
      </w:r>
      <w:r>
        <w:rPr>
          <w:rFonts w:ascii="Calibri" w:hAnsi="Calibri" w:cs="Calibri"/>
          <w:color w:val="000000"/>
          <w:sz w:val="25"/>
          <w:szCs w:val="25"/>
        </w:rPr>
        <w:t>ic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 xml:space="preserve">o </w:t>
      </w:r>
      <w:r>
        <w:rPr>
          <w:rFonts w:ascii="Calibri" w:hAnsi="Calibri" w:cs="Calibri"/>
          <w:color w:val="000000"/>
          <w:spacing w:val="-19"/>
          <w:sz w:val="25"/>
          <w:szCs w:val="25"/>
        </w:rPr>
        <w:t>-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663"/>
          <w:tab w:val="left" w:pos="6198"/>
          <w:tab w:val="left" w:pos="7216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Finanziario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to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Convenzion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essere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ulteriori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intervent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inerenti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nto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gi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previsto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studio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ttibilità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Conseguentemente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onviene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sin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nel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predetti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ulteriori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80" w:right="612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interventi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provveder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ggiorn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presente Convenzion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919"/>
          <w:tab w:val="left" w:pos="3698"/>
          <w:tab w:val="left" w:pos="5032"/>
          <w:tab w:val="left" w:pos="6126"/>
          <w:tab w:val="left" w:pos="7254"/>
          <w:tab w:val="left" w:pos="9953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ed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vuto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re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rigu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no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Finanzi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introduzione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degli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investimenti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medesimi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interventi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dei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vi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di gestione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ltro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onere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hé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onserv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degli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 di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bilit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2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Finanzi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dei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eriti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po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stesso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pacing w:val="22"/>
          <w:w w:val="122"/>
          <w:sz w:val="25"/>
          <w:szCs w:val="25"/>
        </w:rPr>
        <w:t>4</w:t>
      </w:r>
      <w:r>
        <w:rPr>
          <w:rFonts w:ascii="Arial" w:hAnsi="Arial" w:cs="Arial"/>
          <w:b/>
          <w:bCs/>
          <w:color w:val="000000"/>
          <w:spacing w:val="-59"/>
          <w:w w:val="125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000000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u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proofErr w:type="spellEnd"/>
      <w:r>
        <w:rPr>
          <w:rFonts w:ascii="Calibri" w:hAnsi="Calibri" w:cs="Calibri"/>
          <w:b/>
          <w:bCs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ll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proofErr w:type="gramEnd"/>
      <w:r>
        <w:rPr>
          <w:rFonts w:ascii="Calibri" w:hAnsi="Calibri" w:cs="Calibri"/>
          <w:b/>
          <w:bCs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ssione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,</w:t>
      </w:r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z w:val="25"/>
          <w:szCs w:val="25"/>
        </w:rPr>
        <w:t>v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1619"/>
          <w:tab w:val="left" w:pos="2307"/>
          <w:tab w:val="left" w:pos="3821"/>
          <w:tab w:val="left" w:pos="4959"/>
          <w:tab w:val="left" w:pos="6923"/>
          <w:tab w:val="left" w:pos="8846"/>
          <w:tab w:val="left" w:pos="9520"/>
        </w:tabs>
        <w:spacing w:before="8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La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essione </w:t>
      </w:r>
      <w:r>
        <w:rPr>
          <w:rFonts w:ascii="Calibri" w:hAnsi="Calibri" w:cs="Calibri"/>
          <w:color w:val="000000"/>
          <w:sz w:val="25"/>
          <w:szCs w:val="25"/>
        </w:rPr>
        <w:tab/>
        <w:t>è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in</w:t>
      </w:r>
      <w:r>
        <w:rPr>
          <w:rFonts w:ascii="Calibri" w:hAnsi="Calibri" w:cs="Calibri"/>
          <w:color w:val="000000"/>
          <w:spacing w:val="2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15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orrenti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F97558" w:rsidP="00F97558">
      <w:pPr>
        <w:tabs>
          <w:tab w:val="left" w:pos="1972"/>
          <w:tab w:val="left" w:pos="2660"/>
          <w:tab w:val="left" w:pos="5430"/>
          <w:tab w:val="left" w:pos="7379"/>
          <w:tab w:val="left" w:pos="9145"/>
          <w:tab w:val="left" w:pos="9667"/>
        </w:tabs>
        <w:spacing w:before="360" w:line="255" w:lineRule="exact"/>
        <w:ind w:left="280" w:right="581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sottos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rizione </w:t>
      </w:r>
      <w:r>
        <w:rPr>
          <w:rFonts w:ascii="Calibri" w:hAnsi="Calibri" w:cs="Calibri"/>
          <w:color w:val="000000"/>
          <w:sz w:val="25"/>
          <w:szCs w:val="25"/>
        </w:rPr>
        <w:tab/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ormemente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previsioni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del </w:t>
      </w:r>
      <w:r>
        <w:rPr>
          <w:rFonts w:ascii="Calibri" w:hAnsi="Calibri" w:cs="Calibri"/>
          <w:color w:val="000000"/>
          <w:sz w:val="25"/>
          <w:szCs w:val="25"/>
        </w:rPr>
        <w:tab/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no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o-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>
        <w:rPr>
          <w:rFonts w:ascii="Calibri" w:hAnsi="Calibri" w:cs="Calibri"/>
          <w:color w:val="000000"/>
          <w:sz w:val="25"/>
          <w:szCs w:val="25"/>
        </w:rPr>
        <w:t>All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4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258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9"/>
        </w:rPr>
        <w:t>5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4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essionario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vverr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oltre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45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0"/>
          <w:sz w:val="25"/>
          <w:szCs w:val="25"/>
        </w:rPr>
        <w:t>n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1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)  </w:t>
      </w:r>
    </w:p>
    <w:p w:rsidR="00BC2D08" w:rsidRDefault="00F97558" w:rsidP="00F97558">
      <w:pPr>
        <w:spacing w:before="340" w:line="255" w:lineRule="exact"/>
        <w:ind w:left="280" w:right="601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sottos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rizione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presente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oggetto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verb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ddittorio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le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onsente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prim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onsegna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7996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ree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esso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  <w:t>per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esigenz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lluogo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ll'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inerente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>ss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essione.  </w:t>
      </w:r>
    </w:p>
    <w:p w:rsidR="00BC2D08" w:rsidRDefault="00F97558" w:rsidP="00F97558">
      <w:pPr>
        <w:spacing w:before="38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pporto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per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dempimento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ovvero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 </w:t>
      </w:r>
    </w:p>
    <w:p w:rsidR="00BC2D08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revo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sse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motivi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pubblico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interesse,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rimbor</w:t>
      </w:r>
      <w:r>
        <w:rPr>
          <w:rFonts w:ascii="Calibri" w:hAnsi="Calibri" w:cs="Calibri"/>
          <w:color w:val="000000"/>
          <w:spacing w:val="-11"/>
          <w:sz w:val="25"/>
          <w:szCs w:val="25"/>
        </w:rPr>
        <w:t>s</w:t>
      </w:r>
      <w:proofErr w:type="spellEnd"/>
      <w:r>
        <w:rPr>
          <w:rFonts w:ascii="Calibri" w:hAnsi="Calibri" w:cs="Calibri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11"/>
          <w:sz w:val="25"/>
          <w:szCs w:val="25"/>
        </w:rPr>
        <w:t xml:space="preserve">t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>s</w:t>
      </w:r>
      <w:r>
        <w:rPr>
          <w:rFonts w:ascii="Calibri" w:hAnsi="Calibri" w:cs="Calibri"/>
          <w:color w:val="000000"/>
          <w:sz w:val="25"/>
          <w:szCs w:val="25"/>
        </w:rPr>
        <w:t>ionario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e/o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e/o 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e/o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ltro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previsto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176 del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8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4.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n tutti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pporto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essorio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motivi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ttribuibili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essionari</w:t>
      </w:r>
      <w:r>
        <w:rPr>
          <w:rFonts w:ascii="Calibri" w:hAnsi="Calibri" w:cs="Calibri"/>
          <w:color w:val="000000"/>
          <w:spacing w:val="30"/>
          <w:sz w:val="25"/>
          <w:szCs w:val="25"/>
        </w:rPr>
        <w:t>o</w:t>
      </w:r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F97558" w:rsidP="00F97558">
      <w:pPr>
        <w:spacing w:before="340"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tori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impedire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sensi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176.  </w:t>
      </w:r>
    </w:p>
    <w:p w:rsidR="00BC2D08" w:rsidRPr="00CB3FDA" w:rsidRDefault="00BC2D08" w:rsidP="00F97558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94" w:lineRule="exact"/>
        <w:ind w:left="30"/>
        <w:jc w:val="both"/>
        <w:rPr>
          <w:rFonts w:ascii="Times New Roman" w:hAnsi="Times New Roman" w:cs="Times New Roman"/>
        </w:rPr>
      </w:pPr>
      <w:r w:rsidRPr="00CB3FDA">
        <w:rPr>
          <w:rFonts w:ascii="Calibri" w:hAnsi="Calibri" w:cs="Calibri"/>
          <w:sz w:val="25"/>
          <w:szCs w:val="25"/>
        </w:rPr>
        <w:t>5.</w:t>
      </w:r>
      <w:r w:rsidRPr="00CB3FDA">
        <w:rPr>
          <w:rFonts w:ascii="Arial" w:hAnsi="Arial" w:cs="Arial"/>
          <w:spacing w:val="5"/>
          <w:sz w:val="25"/>
          <w:szCs w:val="25"/>
        </w:rPr>
        <w:t xml:space="preserve">  </w:t>
      </w:r>
      <w:r w:rsidRPr="00CB3FDA">
        <w:rPr>
          <w:rFonts w:ascii="Calibri" w:hAnsi="Calibri" w:cs="Calibri"/>
          <w:spacing w:val="-5"/>
          <w:sz w:val="25"/>
          <w:szCs w:val="25"/>
        </w:rPr>
        <w:t>I</w:t>
      </w:r>
      <w:r w:rsidRPr="00CB3FDA">
        <w:rPr>
          <w:rFonts w:ascii="Calibri" w:hAnsi="Calibri" w:cs="Calibri"/>
          <w:sz w:val="25"/>
          <w:szCs w:val="25"/>
        </w:rPr>
        <w:t>l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v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lore</w:t>
      </w:r>
      <w:proofErr w:type="spellEnd"/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dell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gramStart"/>
      <w:r w:rsidRPr="00CB3FDA">
        <w:rPr>
          <w:rFonts w:ascii="Calibri" w:hAnsi="Calibri" w:cs="Calibri"/>
          <w:sz w:val="25"/>
          <w:szCs w:val="25"/>
        </w:rPr>
        <w:t>Con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essione</w:t>
      </w:r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tenuto</w:t>
      </w:r>
      <w:proofErr w:type="gramEnd"/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onto</w:t>
      </w:r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delle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disposizioni</w:t>
      </w:r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di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u</w:t>
      </w:r>
      <w:r w:rsidRPr="00CB3FDA">
        <w:rPr>
          <w:rFonts w:ascii="Calibri" w:hAnsi="Calibri" w:cs="Calibri"/>
          <w:spacing w:val="25"/>
          <w:sz w:val="25"/>
          <w:szCs w:val="25"/>
        </w:rPr>
        <w:t>i</w:t>
      </w:r>
      <w:r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ll</w:t>
      </w:r>
      <w:r w:rsidRPr="00CB3FDA">
        <w:rPr>
          <w:rFonts w:ascii="Calibri" w:hAnsi="Calibri" w:cs="Calibri"/>
          <w:spacing w:val="-3"/>
          <w:sz w:val="25"/>
          <w:szCs w:val="25"/>
        </w:rPr>
        <w:t>’a</w:t>
      </w:r>
      <w:r w:rsidRPr="00CB3FDA">
        <w:rPr>
          <w:rFonts w:ascii="Calibri" w:hAnsi="Calibri" w:cs="Calibri"/>
          <w:sz w:val="25"/>
          <w:szCs w:val="25"/>
        </w:rPr>
        <w:t>rt</w:t>
      </w:r>
      <w:r w:rsidRPr="00CB3FDA">
        <w:rPr>
          <w:rFonts w:ascii="Calibri" w:hAnsi="Calibri" w:cs="Calibri"/>
          <w:spacing w:val="-5"/>
          <w:sz w:val="25"/>
          <w:szCs w:val="25"/>
        </w:rPr>
        <w:t>.</w:t>
      </w:r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167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del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gramStart"/>
      <w:r w:rsidRPr="00CB3FDA">
        <w:rPr>
          <w:rFonts w:ascii="Calibri" w:hAnsi="Calibri" w:cs="Calibri"/>
          <w:sz w:val="25"/>
          <w:szCs w:val="25"/>
        </w:rPr>
        <w:t>Codi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e</w:t>
      </w:r>
      <w:r w:rsidRPr="00CB3FDA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e</w:t>
      </w:r>
      <w:proofErr w:type="gramEnd"/>
      <w:r w:rsidRPr="00CB3FDA">
        <w:rPr>
          <w:rFonts w:ascii="Calibri" w:hAnsi="Calibri" w:cs="Calibri"/>
          <w:sz w:val="25"/>
          <w:szCs w:val="25"/>
        </w:rPr>
        <w:t xml:space="preserve">  </w:t>
      </w:r>
    </w:p>
    <w:p w:rsidR="00BC2D08" w:rsidRPr="00CB3FDA" w:rsidRDefault="00F97558" w:rsidP="00F97558">
      <w:pPr>
        <w:tabs>
          <w:tab w:val="left" w:pos="2225"/>
          <w:tab w:val="left" w:pos="3048"/>
          <w:tab w:val="left" w:pos="4277"/>
          <w:tab w:val="left" w:pos="7049"/>
          <w:tab w:val="left" w:pos="8083"/>
          <w:tab w:val="left" w:pos="9849"/>
        </w:tabs>
        <w:spacing w:before="360" w:line="255" w:lineRule="exact"/>
        <w:ind w:left="310" w:right="579"/>
        <w:jc w:val="both"/>
        <w:rPr>
          <w:rFonts w:ascii="Times New Roman" w:hAnsi="Times New Roman" w:cs="Times New Roman"/>
        </w:rPr>
      </w:pPr>
      <w:proofErr w:type="gramStart"/>
      <w:r w:rsidRPr="00CB3FDA">
        <w:rPr>
          <w:rFonts w:ascii="Calibri" w:hAnsi="Calibri" w:cs="Calibri"/>
          <w:sz w:val="25"/>
          <w:szCs w:val="25"/>
        </w:rPr>
        <w:t>delle</w:t>
      </w:r>
      <w:r w:rsidRPr="00CB3FDA">
        <w:rPr>
          <w:rFonts w:ascii="Calibri" w:hAnsi="Calibri" w:cs="Calibri"/>
          <w:spacing w:val="25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z w:val="25"/>
          <w:szCs w:val="25"/>
        </w:rPr>
        <w:t>risult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nze</w:t>
      </w:r>
      <w:proofErr w:type="spellEnd"/>
      <w:proofErr w:type="gramEnd"/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ab/>
        <w:t>di</w:t>
      </w:r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 xml:space="preserve">ui </w:t>
      </w:r>
      <w:r w:rsidRPr="00CB3FDA">
        <w:rPr>
          <w:rFonts w:ascii="Calibri" w:hAnsi="Calibri" w:cs="Calibri"/>
          <w:sz w:val="25"/>
          <w:szCs w:val="25"/>
        </w:rPr>
        <w:tab/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</w:t>
      </w:r>
      <w:r w:rsidRPr="00CB3FDA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“Pi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no </w:t>
      </w:r>
      <w:r w:rsidRPr="00CB3FDA">
        <w:rPr>
          <w:rFonts w:ascii="Calibri" w:hAnsi="Calibri" w:cs="Calibri"/>
          <w:sz w:val="25"/>
          <w:szCs w:val="25"/>
        </w:rPr>
        <w:tab/>
      </w:r>
      <w:r w:rsidRPr="00CB3FDA">
        <w:rPr>
          <w:rFonts w:ascii="Calibri" w:hAnsi="Calibri" w:cs="Calibri"/>
          <w:spacing w:val="-5"/>
          <w:sz w:val="25"/>
          <w:szCs w:val="25"/>
        </w:rPr>
        <w:t>E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onomi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</w:t>
      </w:r>
      <w:r w:rsidRPr="00CB3FDA">
        <w:rPr>
          <w:rFonts w:ascii="Calibri" w:hAnsi="Calibri" w:cs="Calibri"/>
          <w:spacing w:val="-4"/>
          <w:sz w:val="25"/>
          <w:szCs w:val="25"/>
        </w:rPr>
        <w:t>-</w:t>
      </w:r>
      <w:proofErr w:type="spellStart"/>
      <w:r w:rsidRPr="00CB3FDA">
        <w:rPr>
          <w:rFonts w:ascii="Calibri" w:hAnsi="Calibri" w:cs="Calibri"/>
          <w:sz w:val="25"/>
          <w:szCs w:val="25"/>
        </w:rPr>
        <w:t>Fin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nzi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rio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” </w:t>
      </w:r>
      <w:r w:rsidRPr="00CB3FDA">
        <w:rPr>
          <w:rFonts w:ascii="Calibri" w:hAnsi="Calibri" w:cs="Calibri"/>
          <w:sz w:val="25"/>
          <w:szCs w:val="25"/>
        </w:rPr>
        <w:tab/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lleg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to </w:t>
      </w:r>
      <w:r w:rsidRPr="00CB3FDA">
        <w:rPr>
          <w:rFonts w:ascii="Calibri" w:hAnsi="Calibri" w:cs="Calibri"/>
          <w:sz w:val="25"/>
          <w:szCs w:val="25"/>
        </w:rPr>
        <w:tab/>
        <w:t>sub</w:t>
      </w:r>
      <w:r w:rsidRPr="00CB3FDA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1</w:t>
      </w:r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è</w:t>
      </w:r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z w:val="25"/>
          <w:szCs w:val="25"/>
        </w:rPr>
        <w:t>p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ri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ab/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 xml:space="preserve">€  </w:t>
      </w:r>
    </w:p>
    <w:p w:rsidR="00BC2D08" w:rsidRPr="007107D3" w:rsidRDefault="00BC2D08" w:rsidP="00F97558">
      <w:pPr>
        <w:spacing w:after="85"/>
        <w:jc w:val="both"/>
        <w:rPr>
          <w:rFonts w:ascii="Times New Roman" w:hAnsi="Times New Roman"/>
          <w:color w:val="C00000"/>
          <w:sz w:val="24"/>
          <w:szCs w:val="24"/>
        </w:rPr>
      </w:pPr>
    </w:p>
    <w:p w:rsidR="007107D3" w:rsidRPr="007107D3" w:rsidRDefault="00F97558" w:rsidP="00F97558">
      <w:pPr>
        <w:spacing w:line="255" w:lineRule="exact"/>
        <w:ind w:left="390"/>
        <w:jc w:val="both"/>
        <w:rPr>
          <w:rFonts w:ascii="Calibri" w:hAnsi="Calibri" w:cs="Calibri"/>
          <w:color w:val="C00000"/>
          <w:spacing w:val="10"/>
          <w:sz w:val="25"/>
          <w:szCs w:val="25"/>
        </w:rPr>
      </w:pPr>
      <w:r w:rsidRPr="007107D3">
        <w:rPr>
          <w:rFonts w:ascii="Calibri" w:hAnsi="Calibri" w:cs="Calibri"/>
          <w:color w:val="C00000"/>
          <w:sz w:val="25"/>
          <w:szCs w:val="25"/>
        </w:rPr>
        <w:t>4</w:t>
      </w:r>
      <w:r w:rsidRPr="007107D3">
        <w:rPr>
          <w:rFonts w:ascii="Calibri" w:hAnsi="Calibri" w:cs="Calibri"/>
          <w:color w:val="C00000"/>
          <w:spacing w:val="-5"/>
          <w:sz w:val="25"/>
          <w:szCs w:val="25"/>
        </w:rPr>
        <w:t>.</w:t>
      </w:r>
      <w:r w:rsidRPr="007107D3">
        <w:rPr>
          <w:rFonts w:ascii="Calibri" w:hAnsi="Calibri" w:cs="Calibri"/>
          <w:color w:val="C00000"/>
          <w:sz w:val="25"/>
          <w:szCs w:val="25"/>
        </w:rPr>
        <w:t>580</w:t>
      </w:r>
      <w:r w:rsidRPr="007107D3">
        <w:rPr>
          <w:rFonts w:ascii="Calibri" w:hAnsi="Calibri" w:cs="Calibri"/>
          <w:color w:val="C00000"/>
          <w:spacing w:val="-5"/>
          <w:sz w:val="25"/>
          <w:szCs w:val="25"/>
        </w:rPr>
        <w:t>.</w:t>
      </w:r>
      <w:del w:id="0" w:author="paolo del pasqua" w:date="2023-03-31T10:45:00Z">
        <w:r w:rsidRPr="007107D3" w:rsidDel="00CB3FDA">
          <w:rPr>
            <w:rFonts w:ascii="Calibri" w:hAnsi="Calibri" w:cs="Calibri"/>
            <w:color w:val="C00000"/>
            <w:sz w:val="25"/>
            <w:szCs w:val="25"/>
          </w:rPr>
          <w:delText>103</w:delText>
        </w:r>
      </w:del>
      <w:ins w:id="1" w:author="paolo del pasqua" w:date="2023-03-31T10:45:00Z">
        <w:r w:rsidR="00CB3FDA">
          <w:rPr>
            <w:rFonts w:ascii="Calibri" w:hAnsi="Calibri" w:cs="Calibri"/>
            <w:color w:val="C00000"/>
            <w:sz w:val="25"/>
            <w:szCs w:val="25"/>
          </w:rPr>
          <w:t>944</w:t>
        </w:r>
      </w:ins>
      <w:r w:rsidRPr="007107D3">
        <w:rPr>
          <w:rFonts w:ascii="Calibri" w:hAnsi="Calibri" w:cs="Calibri"/>
          <w:color w:val="C00000"/>
          <w:spacing w:val="-4"/>
          <w:sz w:val="25"/>
          <w:szCs w:val="25"/>
        </w:rPr>
        <w:t>,</w:t>
      </w:r>
      <w:del w:id="2" w:author="paolo del pasqua" w:date="2023-03-31T10:47:00Z">
        <w:r w:rsidRPr="007107D3" w:rsidDel="00CB3FDA">
          <w:rPr>
            <w:rFonts w:ascii="Calibri" w:hAnsi="Calibri" w:cs="Calibri"/>
            <w:color w:val="C00000"/>
            <w:sz w:val="25"/>
            <w:szCs w:val="25"/>
          </w:rPr>
          <w:delText>00</w:delText>
        </w:r>
        <w:r w:rsidRPr="007107D3" w:rsidDel="00CB3FDA">
          <w:rPr>
            <w:rFonts w:ascii="Calibri" w:hAnsi="Calibri" w:cs="Calibri"/>
            <w:color w:val="C00000"/>
            <w:spacing w:val="47"/>
            <w:sz w:val="25"/>
            <w:szCs w:val="25"/>
          </w:rPr>
          <w:delText xml:space="preserve"> </w:delText>
        </w:r>
      </w:del>
      <w:ins w:id="3" w:author="paolo del pasqua" w:date="2023-03-31T10:47:00Z">
        <w:r w:rsidR="00CB3FDA">
          <w:rPr>
            <w:rFonts w:ascii="Calibri" w:hAnsi="Calibri" w:cs="Calibri"/>
            <w:color w:val="C00000"/>
            <w:sz w:val="25"/>
            <w:szCs w:val="25"/>
          </w:rPr>
          <w:t>19</w:t>
        </w:r>
        <w:r w:rsidR="00CB3FDA" w:rsidRPr="007107D3">
          <w:rPr>
            <w:rFonts w:ascii="Calibri" w:hAnsi="Calibri" w:cs="Calibri"/>
            <w:color w:val="C00000"/>
            <w:spacing w:val="47"/>
            <w:sz w:val="25"/>
            <w:szCs w:val="25"/>
          </w:rPr>
          <w:t xml:space="preserve"> </w:t>
        </w:r>
      </w:ins>
      <w:r w:rsidRPr="007107D3">
        <w:rPr>
          <w:rFonts w:ascii="Calibri" w:hAnsi="Calibri" w:cs="Calibri"/>
          <w:color w:val="C00000"/>
          <w:spacing w:val="-3"/>
          <w:sz w:val="25"/>
          <w:szCs w:val="25"/>
        </w:rPr>
        <w:t>(</w:t>
      </w:r>
      <w:r w:rsidRPr="007107D3">
        <w:rPr>
          <w:rFonts w:ascii="Calibri" w:hAnsi="Calibri" w:cs="Calibri"/>
          <w:color w:val="C00000"/>
          <w:sz w:val="25"/>
          <w:szCs w:val="25"/>
        </w:rPr>
        <w:t>euro</w:t>
      </w:r>
      <w:r w:rsidRPr="007107D3">
        <w:rPr>
          <w:rFonts w:ascii="Calibri" w:hAnsi="Calibri" w:cs="Calibri"/>
          <w:color w:val="C00000"/>
          <w:spacing w:val="47"/>
          <w:sz w:val="25"/>
          <w:szCs w:val="25"/>
        </w:rPr>
        <w:t xml:space="preserve"> </w:t>
      </w:r>
      <w:del w:id="4" w:author="paolo del pasqua" w:date="2023-03-31T10:47:00Z">
        <w:r w:rsidRPr="007107D3" w:rsidDel="00CB3FDA">
          <w:rPr>
            <w:rFonts w:ascii="Calibri" w:hAnsi="Calibri" w:cs="Calibri"/>
            <w:color w:val="C00000"/>
            <w:sz w:val="25"/>
            <w:szCs w:val="25"/>
          </w:rPr>
          <w:delText>qu</w:delText>
        </w:r>
        <w:r w:rsidRPr="007107D3" w:rsidDel="00CB3FDA">
          <w:rPr>
            <w:rFonts w:ascii="Calibri" w:hAnsi="Calibri" w:cs="Calibri"/>
            <w:color w:val="C00000"/>
            <w:spacing w:val="-3"/>
            <w:sz w:val="25"/>
            <w:szCs w:val="25"/>
          </w:rPr>
          <w:delText>a</w:delText>
        </w:r>
        <w:r w:rsidRPr="007107D3" w:rsidDel="00CB3FDA">
          <w:rPr>
            <w:rFonts w:ascii="Calibri" w:hAnsi="Calibri" w:cs="Calibri"/>
            <w:color w:val="C00000"/>
            <w:sz w:val="25"/>
            <w:szCs w:val="25"/>
          </w:rPr>
          <w:delText>ttromilioni</w:delText>
        </w:r>
        <w:r w:rsidRPr="007107D3" w:rsidDel="00CB3FDA">
          <w:rPr>
            <w:rFonts w:ascii="Calibri" w:hAnsi="Calibri" w:cs="Calibri"/>
            <w:color w:val="C00000"/>
            <w:spacing w:val="-3"/>
            <w:sz w:val="25"/>
            <w:szCs w:val="25"/>
          </w:rPr>
          <w:delText>c</w:delText>
        </w:r>
        <w:r w:rsidRPr="007107D3" w:rsidDel="00CB3FDA">
          <w:rPr>
            <w:rFonts w:ascii="Calibri" w:hAnsi="Calibri" w:cs="Calibri"/>
            <w:color w:val="C00000"/>
            <w:sz w:val="25"/>
            <w:szCs w:val="25"/>
          </w:rPr>
          <w:delText>inqu</w:delText>
        </w:r>
        <w:r w:rsidRPr="007107D3" w:rsidDel="00CB3FDA">
          <w:rPr>
            <w:rFonts w:ascii="Calibri" w:hAnsi="Calibri" w:cs="Calibri"/>
            <w:color w:val="C00000"/>
            <w:spacing w:val="22"/>
            <w:sz w:val="25"/>
            <w:szCs w:val="25"/>
          </w:rPr>
          <w:delText>e</w:delText>
        </w:r>
        <w:r w:rsidRPr="007107D3" w:rsidDel="00CB3FDA">
          <w:rPr>
            <w:rFonts w:ascii="Calibri" w:hAnsi="Calibri" w:cs="Calibri"/>
            <w:color w:val="C00000"/>
            <w:spacing w:val="-3"/>
            <w:sz w:val="25"/>
            <w:szCs w:val="25"/>
          </w:rPr>
          <w:delText>c</w:delText>
        </w:r>
        <w:r w:rsidRPr="007107D3" w:rsidDel="00CB3FDA">
          <w:rPr>
            <w:rFonts w:ascii="Calibri" w:hAnsi="Calibri" w:cs="Calibri"/>
            <w:color w:val="C00000"/>
            <w:spacing w:val="22"/>
            <w:sz w:val="25"/>
            <w:szCs w:val="25"/>
          </w:rPr>
          <w:delText>e</w:delText>
        </w:r>
        <w:r w:rsidRPr="007107D3" w:rsidDel="00CB3FDA">
          <w:rPr>
            <w:rFonts w:ascii="Calibri" w:hAnsi="Calibri" w:cs="Calibri"/>
            <w:color w:val="C00000"/>
            <w:sz w:val="25"/>
            <w:szCs w:val="25"/>
          </w:rPr>
          <w:delText>ntoottantamil</w:delText>
        </w:r>
        <w:r w:rsidRPr="007107D3" w:rsidDel="00CB3FDA">
          <w:rPr>
            <w:rFonts w:ascii="Calibri" w:hAnsi="Calibri" w:cs="Calibri"/>
            <w:color w:val="C00000"/>
            <w:spacing w:val="-3"/>
            <w:sz w:val="25"/>
            <w:szCs w:val="25"/>
          </w:rPr>
          <w:delText>ac</w:delText>
        </w:r>
        <w:r w:rsidRPr="007107D3" w:rsidDel="00CB3FDA">
          <w:rPr>
            <w:rFonts w:ascii="Calibri" w:hAnsi="Calibri" w:cs="Calibri"/>
            <w:color w:val="C00000"/>
            <w:spacing w:val="22"/>
            <w:sz w:val="25"/>
            <w:szCs w:val="25"/>
          </w:rPr>
          <w:delText>e</w:delText>
        </w:r>
        <w:r w:rsidRPr="007107D3" w:rsidDel="00CB3FDA">
          <w:rPr>
            <w:rFonts w:ascii="Calibri" w:hAnsi="Calibri" w:cs="Calibri"/>
            <w:color w:val="C00000"/>
            <w:sz w:val="25"/>
            <w:szCs w:val="25"/>
          </w:rPr>
          <w:delText>ntotr</w:delText>
        </w:r>
        <w:r w:rsidRPr="007107D3" w:rsidDel="00CB3FDA">
          <w:rPr>
            <w:rFonts w:ascii="Calibri" w:hAnsi="Calibri" w:cs="Calibri"/>
            <w:color w:val="C00000"/>
            <w:spacing w:val="23"/>
            <w:sz w:val="25"/>
            <w:szCs w:val="25"/>
          </w:rPr>
          <w:delText>e</w:delText>
        </w:r>
      </w:del>
      <w:proofErr w:type="spellStart"/>
      <w:ins w:id="5" w:author="paolo del pasqua" w:date="2023-03-31T10:47:00Z">
        <w:r w:rsidR="00CB3FDA" w:rsidRPr="007107D3">
          <w:rPr>
            <w:rFonts w:ascii="Calibri" w:hAnsi="Calibri" w:cs="Calibri"/>
            <w:color w:val="C00000"/>
            <w:sz w:val="25"/>
            <w:szCs w:val="25"/>
          </w:rPr>
          <w:t>qu</w:t>
        </w:r>
        <w:r w:rsidR="00CB3FDA" w:rsidRPr="007107D3">
          <w:rPr>
            <w:rFonts w:ascii="Calibri" w:hAnsi="Calibri" w:cs="Calibri"/>
            <w:color w:val="C00000"/>
            <w:spacing w:val="-3"/>
            <w:sz w:val="25"/>
            <w:szCs w:val="25"/>
          </w:rPr>
          <w:t>a</w:t>
        </w:r>
        <w:r w:rsidR="00CB3FDA" w:rsidRPr="007107D3">
          <w:rPr>
            <w:rFonts w:ascii="Calibri" w:hAnsi="Calibri" w:cs="Calibri"/>
            <w:color w:val="C00000"/>
            <w:sz w:val="25"/>
            <w:szCs w:val="25"/>
          </w:rPr>
          <w:t>ttromilioni</w:t>
        </w:r>
        <w:r w:rsidR="00CB3FDA" w:rsidRPr="007107D3">
          <w:rPr>
            <w:rFonts w:ascii="Calibri" w:hAnsi="Calibri" w:cs="Calibri"/>
            <w:color w:val="C00000"/>
            <w:spacing w:val="-3"/>
            <w:sz w:val="25"/>
            <w:szCs w:val="25"/>
          </w:rPr>
          <w:t>c</w:t>
        </w:r>
        <w:r w:rsidR="00CB3FDA" w:rsidRPr="007107D3">
          <w:rPr>
            <w:rFonts w:ascii="Calibri" w:hAnsi="Calibri" w:cs="Calibri"/>
            <w:color w:val="C00000"/>
            <w:sz w:val="25"/>
            <w:szCs w:val="25"/>
          </w:rPr>
          <w:t>inqu</w:t>
        </w:r>
        <w:r w:rsidR="00CB3FDA" w:rsidRPr="007107D3">
          <w:rPr>
            <w:rFonts w:ascii="Calibri" w:hAnsi="Calibri" w:cs="Calibri"/>
            <w:color w:val="C00000"/>
            <w:spacing w:val="22"/>
            <w:sz w:val="25"/>
            <w:szCs w:val="25"/>
          </w:rPr>
          <w:t>e</w:t>
        </w:r>
        <w:r w:rsidR="00CB3FDA" w:rsidRPr="007107D3">
          <w:rPr>
            <w:rFonts w:ascii="Calibri" w:hAnsi="Calibri" w:cs="Calibri"/>
            <w:color w:val="C00000"/>
            <w:spacing w:val="-3"/>
            <w:sz w:val="25"/>
            <w:szCs w:val="25"/>
          </w:rPr>
          <w:t>c</w:t>
        </w:r>
        <w:r w:rsidR="00CB3FDA" w:rsidRPr="007107D3">
          <w:rPr>
            <w:rFonts w:ascii="Calibri" w:hAnsi="Calibri" w:cs="Calibri"/>
            <w:color w:val="C00000"/>
            <w:spacing w:val="22"/>
            <w:sz w:val="25"/>
            <w:szCs w:val="25"/>
          </w:rPr>
          <w:t>e</w:t>
        </w:r>
        <w:r w:rsidR="00CB3FDA" w:rsidRPr="007107D3">
          <w:rPr>
            <w:rFonts w:ascii="Calibri" w:hAnsi="Calibri" w:cs="Calibri"/>
            <w:color w:val="C00000"/>
            <w:sz w:val="25"/>
            <w:szCs w:val="25"/>
          </w:rPr>
          <w:t>ntoottantamil</w:t>
        </w:r>
        <w:r w:rsidR="00CB3FDA" w:rsidRPr="007107D3">
          <w:rPr>
            <w:rFonts w:ascii="Calibri" w:hAnsi="Calibri" w:cs="Calibri"/>
            <w:color w:val="C00000"/>
            <w:spacing w:val="-3"/>
            <w:sz w:val="25"/>
            <w:szCs w:val="25"/>
          </w:rPr>
          <w:t>a</w:t>
        </w:r>
        <w:r w:rsidR="00CB3FDA">
          <w:rPr>
            <w:rFonts w:ascii="Calibri" w:hAnsi="Calibri" w:cs="Calibri"/>
            <w:color w:val="C00000"/>
            <w:spacing w:val="-3"/>
            <w:sz w:val="25"/>
            <w:szCs w:val="25"/>
          </w:rPr>
          <w:t>novecentoquaran</w:t>
        </w:r>
      </w:ins>
      <w:ins w:id="6" w:author="paolo del pasqua" w:date="2023-03-31T10:48:00Z">
        <w:r w:rsidR="00CB3FDA">
          <w:rPr>
            <w:rFonts w:ascii="Calibri" w:hAnsi="Calibri" w:cs="Calibri"/>
            <w:color w:val="C00000"/>
            <w:spacing w:val="-3"/>
            <w:sz w:val="25"/>
            <w:szCs w:val="25"/>
          </w:rPr>
          <w:t>taquattro</w:t>
        </w:r>
        <w:proofErr w:type="spellEnd"/>
        <w:r w:rsidR="00CB3FDA">
          <w:rPr>
            <w:rFonts w:ascii="Calibri" w:hAnsi="Calibri" w:cs="Calibri"/>
            <w:color w:val="C00000"/>
            <w:spacing w:val="-3"/>
            <w:sz w:val="25"/>
            <w:szCs w:val="25"/>
          </w:rPr>
          <w:t>/19</w:t>
        </w:r>
      </w:ins>
      <w:r w:rsidRPr="007107D3">
        <w:rPr>
          <w:rFonts w:ascii="Calibri" w:hAnsi="Calibri" w:cs="Calibri"/>
          <w:color w:val="C00000"/>
          <w:sz w:val="25"/>
          <w:szCs w:val="25"/>
        </w:rPr>
        <w:t>)</w:t>
      </w:r>
      <w:ins w:id="7" w:author="paolo del pasqua" w:date="2023-03-31T10:49:00Z">
        <w:r w:rsidR="00CB3FDA">
          <w:rPr>
            <w:rFonts w:ascii="Calibri" w:hAnsi="Calibri" w:cs="Calibri"/>
            <w:color w:val="C00000"/>
            <w:sz w:val="25"/>
            <w:szCs w:val="25"/>
          </w:rPr>
          <w:t xml:space="preserve"> </w:t>
        </w:r>
      </w:ins>
      <w:proofErr w:type="spellStart"/>
      <w:ins w:id="8" w:author="paolo del pasqua" w:date="2023-03-31T10:50:00Z">
        <w:r w:rsidR="00CB3FDA">
          <w:rPr>
            <w:rFonts w:ascii="Calibri" w:hAnsi="Calibri" w:cs="Calibri"/>
            <w:color w:val="C00000"/>
            <w:sz w:val="25"/>
            <w:szCs w:val="25"/>
          </w:rPr>
          <w:t>oltre</w:t>
        </w:r>
        <w:proofErr w:type="spellEnd"/>
        <w:r w:rsidR="00CB3FDA">
          <w:rPr>
            <w:rFonts w:ascii="Calibri" w:hAnsi="Calibri" w:cs="Calibri"/>
            <w:color w:val="C00000"/>
            <w:sz w:val="25"/>
            <w:szCs w:val="25"/>
          </w:rPr>
          <w:t xml:space="preserve"> Iva di legge</w:t>
        </w:r>
      </w:ins>
      <w:r w:rsidRPr="007107D3">
        <w:rPr>
          <w:rFonts w:ascii="Calibri" w:hAnsi="Calibri" w:cs="Calibri"/>
          <w:color w:val="C00000"/>
          <w:spacing w:val="-5"/>
          <w:sz w:val="25"/>
          <w:szCs w:val="25"/>
        </w:rPr>
        <w:t>.</w:t>
      </w:r>
      <w:r w:rsidRPr="007107D3">
        <w:rPr>
          <w:rFonts w:ascii="Calibri" w:hAnsi="Calibri" w:cs="Calibri"/>
          <w:color w:val="C00000"/>
          <w:spacing w:val="10"/>
          <w:sz w:val="25"/>
          <w:szCs w:val="25"/>
        </w:rPr>
        <w:t xml:space="preserve">  </w:t>
      </w:r>
    </w:p>
    <w:p w:rsidR="00BC2D08" w:rsidRPr="007107D3" w:rsidRDefault="007107D3" w:rsidP="007107D3">
      <w:pPr>
        <w:spacing w:before="380" w:line="294" w:lineRule="exact"/>
        <w:jc w:val="both"/>
        <w:rPr>
          <w:rFonts w:ascii="Calibri" w:hAnsi="Calibri" w:cs="Calibri"/>
          <w:color w:val="C00000"/>
          <w:sz w:val="25"/>
          <w:szCs w:val="25"/>
        </w:rPr>
      </w:pPr>
      <w:r w:rsidRPr="007107D3">
        <w:rPr>
          <w:rFonts w:ascii="Calibri" w:hAnsi="Calibri" w:cs="Calibri"/>
          <w:color w:val="C00000"/>
          <w:sz w:val="25"/>
          <w:szCs w:val="25"/>
        </w:rPr>
        <w:t xml:space="preserve">6. </w:t>
      </w:r>
      <w:r w:rsidR="00F97558" w:rsidRPr="00CB3FDA">
        <w:rPr>
          <w:rFonts w:ascii="Calibri" w:hAnsi="Calibri" w:cs="Calibri"/>
          <w:sz w:val="25"/>
          <w:szCs w:val="25"/>
        </w:rPr>
        <w:t xml:space="preserve">Il </w:t>
      </w:r>
      <w:proofErr w:type="spellStart"/>
      <w:r w:rsidR="00F97558" w:rsidRPr="00CB3FDA">
        <w:rPr>
          <w:rFonts w:ascii="Calibri" w:hAnsi="Calibri" w:cs="Calibri"/>
          <w:sz w:val="25"/>
          <w:szCs w:val="25"/>
        </w:rPr>
        <w:t>valore</w:t>
      </w:r>
      <w:proofErr w:type="spellEnd"/>
      <w:r w:rsidR="00F97558"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="00F97558" w:rsidRPr="00CB3FDA">
        <w:rPr>
          <w:rFonts w:ascii="Calibri" w:hAnsi="Calibri" w:cs="Calibri"/>
          <w:sz w:val="25"/>
          <w:szCs w:val="25"/>
        </w:rPr>
        <w:t>del</w:t>
      </w:r>
      <w:r w:rsidRPr="00CB3FDA">
        <w:rPr>
          <w:rFonts w:ascii="Calibri" w:hAnsi="Calibri" w:cs="Calibri"/>
          <w:sz w:val="25"/>
          <w:szCs w:val="25"/>
        </w:rPr>
        <w:t>l’investimento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r w:rsidR="00F97558" w:rsidRPr="00CB3FDA">
        <w:rPr>
          <w:rFonts w:ascii="Calibri" w:hAnsi="Calibri" w:cs="Calibri"/>
          <w:sz w:val="25"/>
          <w:szCs w:val="25"/>
        </w:rPr>
        <w:t xml:space="preserve">è </w:t>
      </w:r>
      <w:proofErr w:type="spellStart"/>
      <w:r w:rsidR="00F97558" w:rsidRPr="00CB3FDA">
        <w:rPr>
          <w:rFonts w:ascii="Calibri" w:hAnsi="Calibri" w:cs="Calibri"/>
          <w:sz w:val="25"/>
          <w:szCs w:val="25"/>
        </w:rPr>
        <w:t>pari</w:t>
      </w:r>
      <w:proofErr w:type="spellEnd"/>
      <w:r w:rsidR="00F97558" w:rsidRPr="00CB3FDA">
        <w:rPr>
          <w:rFonts w:ascii="Calibri" w:hAnsi="Calibri" w:cs="Calibri"/>
          <w:sz w:val="25"/>
          <w:szCs w:val="25"/>
        </w:rPr>
        <w:t xml:space="preserve"> a € 580.299,45 (euro </w:t>
      </w:r>
      <w:proofErr w:type="spellStart"/>
      <w:r w:rsidR="00F97558" w:rsidRPr="00CB3FDA">
        <w:rPr>
          <w:rFonts w:ascii="Calibri" w:hAnsi="Calibri" w:cs="Calibri"/>
          <w:sz w:val="25"/>
          <w:szCs w:val="25"/>
        </w:rPr>
        <w:t>cinquecentoottantamiladuecentonovantanove</w:t>
      </w:r>
      <w:proofErr w:type="spellEnd"/>
      <w:r w:rsidR="00F97558" w:rsidRPr="00CB3FDA">
        <w:rPr>
          <w:rFonts w:ascii="Calibri" w:hAnsi="Calibri" w:cs="Calibri"/>
          <w:sz w:val="25"/>
          <w:szCs w:val="25"/>
        </w:rPr>
        <w:t>/45)</w:t>
      </w:r>
      <w:r w:rsidR="00CB3FDA"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ins w:id="9" w:author="paolo del pasqua" w:date="2023-03-31T10:44:00Z">
        <w:r w:rsidR="00CB3FDA">
          <w:rPr>
            <w:rFonts w:ascii="Calibri" w:hAnsi="Calibri" w:cs="Calibri"/>
            <w:color w:val="C00000"/>
            <w:sz w:val="25"/>
            <w:szCs w:val="25"/>
          </w:rPr>
          <w:t>oltre</w:t>
        </w:r>
        <w:proofErr w:type="spellEnd"/>
        <w:r w:rsidR="00CB3FDA">
          <w:rPr>
            <w:rFonts w:ascii="Calibri" w:hAnsi="Calibri" w:cs="Calibri"/>
            <w:color w:val="C00000"/>
            <w:sz w:val="25"/>
            <w:szCs w:val="25"/>
          </w:rPr>
          <w:t xml:space="preserve"> Iva di legge</w:t>
        </w:r>
      </w:ins>
      <w:r w:rsidR="00F97558" w:rsidRPr="007107D3">
        <w:rPr>
          <w:rFonts w:ascii="Calibri" w:hAnsi="Calibri" w:cs="Calibri"/>
          <w:color w:val="C00000"/>
          <w:sz w:val="25"/>
          <w:szCs w:val="25"/>
        </w:rPr>
        <w:t xml:space="preserve">.  </w:t>
      </w:r>
    </w:p>
    <w:p w:rsidR="007107D3" w:rsidRPr="007107D3" w:rsidRDefault="007107D3" w:rsidP="007107D3">
      <w:pPr>
        <w:spacing w:before="380" w:line="294" w:lineRule="exact"/>
        <w:jc w:val="both"/>
        <w:rPr>
          <w:rFonts w:ascii="Calibri" w:hAnsi="Calibri" w:cs="Calibri"/>
          <w:color w:val="C00000"/>
          <w:sz w:val="25"/>
          <w:szCs w:val="25"/>
        </w:rPr>
      </w:pPr>
      <w:r w:rsidRPr="00CB3FDA">
        <w:rPr>
          <w:rFonts w:ascii="Calibri" w:hAnsi="Calibri" w:cs="Calibri"/>
          <w:sz w:val="25"/>
          <w:szCs w:val="25"/>
        </w:rPr>
        <w:t xml:space="preserve">7. Il </w:t>
      </w:r>
      <w:proofErr w:type="spellStart"/>
      <w:r w:rsidRPr="00CB3FDA">
        <w:rPr>
          <w:rFonts w:ascii="Calibri" w:hAnsi="Calibri" w:cs="Calibri"/>
          <w:sz w:val="25"/>
          <w:szCs w:val="25"/>
        </w:rPr>
        <w:t>valore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del contratto è </w:t>
      </w:r>
      <w:proofErr w:type="spellStart"/>
      <w:r w:rsidRPr="00CB3FDA">
        <w:rPr>
          <w:rFonts w:ascii="Calibri" w:hAnsi="Calibri" w:cs="Calibri"/>
          <w:sz w:val="25"/>
          <w:szCs w:val="25"/>
        </w:rPr>
        <w:t>pari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a </w:t>
      </w:r>
      <w:r w:rsidRPr="007107D3">
        <w:rPr>
          <w:rFonts w:ascii="Calibri" w:hAnsi="Calibri" w:cs="Calibri"/>
          <w:color w:val="C00000"/>
          <w:sz w:val="25"/>
          <w:szCs w:val="25"/>
        </w:rPr>
        <w:t>€ 5.</w:t>
      </w:r>
      <w:del w:id="10" w:author="paolo del pasqua" w:date="2023-03-31T10:49:00Z">
        <w:r w:rsidRPr="007107D3" w:rsidDel="00CB3FDA">
          <w:rPr>
            <w:rFonts w:ascii="Calibri" w:hAnsi="Calibri" w:cs="Calibri"/>
            <w:color w:val="C00000"/>
            <w:sz w:val="25"/>
            <w:szCs w:val="25"/>
          </w:rPr>
          <w:delText>160</w:delText>
        </w:r>
      </w:del>
      <w:ins w:id="11" w:author="paolo del pasqua" w:date="2023-03-31T10:49:00Z">
        <w:r w:rsidR="00CB3FDA" w:rsidRPr="007107D3">
          <w:rPr>
            <w:rFonts w:ascii="Calibri" w:hAnsi="Calibri" w:cs="Calibri"/>
            <w:color w:val="C00000"/>
            <w:sz w:val="25"/>
            <w:szCs w:val="25"/>
          </w:rPr>
          <w:t>16</w:t>
        </w:r>
        <w:r w:rsidR="00CB3FDA">
          <w:rPr>
            <w:rFonts w:ascii="Calibri" w:hAnsi="Calibri" w:cs="Calibri"/>
            <w:color w:val="C00000"/>
            <w:sz w:val="25"/>
            <w:szCs w:val="25"/>
          </w:rPr>
          <w:t>1</w:t>
        </w:r>
      </w:ins>
      <w:r w:rsidRPr="007107D3">
        <w:rPr>
          <w:rFonts w:ascii="Calibri" w:hAnsi="Calibri" w:cs="Calibri"/>
          <w:color w:val="C00000"/>
          <w:sz w:val="25"/>
          <w:szCs w:val="25"/>
        </w:rPr>
        <w:t>.</w:t>
      </w:r>
      <w:del w:id="12" w:author="paolo del pasqua" w:date="2023-03-31T10:49:00Z">
        <w:r w:rsidRPr="007107D3" w:rsidDel="00CB3FDA">
          <w:rPr>
            <w:rFonts w:ascii="Calibri" w:hAnsi="Calibri" w:cs="Calibri"/>
            <w:color w:val="C00000"/>
            <w:sz w:val="25"/>
            <w:szCs w:val="25"/>
          </w:rPr>
          <w:delText>40</w:delText>
        </w:r>
      </w:del>
      <w:r w:rsidRPr="007107D3">
        <w:rPr>
          <w:rFonts w:ascii="Calibri" w:hAnsi="Calibri" w:cs="Calibri"/>
          <w:color w:val="C00000"/>
          <w:sz w:val="25"/>
          <w:szCs w:val="25"/>
        </w:rPr>
        <w:t>2</w:t>
      </w:r>
      <w:ins w:id="13" w:author="paolo del pasqua" w:date="2023-03-31T10:49:00Z">
        <w:r w:rsidR="00CB3FDA">
          <w:rPr>
            <w:rFonts w:ascii="Calibri" w:hAnsi="Calibri" w:cs="Calibri"/>
            <w:color w:val="C00000"/>
            <w:sz w:val="25"/>
            <w:szCs w:val="25"/>
          </w:rPr>
          <w:t>43</w:t>
        </w:r>
      </w:ins>
      <w:r w:rsidRPr="007107D3">
        <w:rPr>
          <w:rFonts w:ascii="Calibri" w:hAnsi="Calibri" w:cs="Calibri"/>
          <w:color w:val="C00000"/>
          <w:sz w:val="25"/>
          <w:szCs w:val="25"/>
        </w:rPr>
        <w:t>,</w:t>
      </w:r>
      <w:del w:id="14" w:author="paolo del pasqua" w:date="2023-03-31T10:49:00Z">
        <w:r w:rsidRPr="007107D3" w:rsidDel="00CB3FDA">
          <w:rPr>
            <w:rFonts w:ascii="Calibri" w:hAnsi="Calibri" w:cs="Calibri"/>
            <w:color w:val="C00000"/>
            <w:sz w:val="25"/>
            <w:szCs w:val="25"/>
          </w:rPr>
          <w:delText>45</w:delText>
        </w:r>
      </w:del>
      <w:ins w:id="15" w:author="paolo del pasqua" w:date="2023-03-31T10:49:00Z">
        <w:r w:rsidR="00CB3FDA">
          <w:rPr>
            <w:rFonts w:ascii="Calibri" w:hAnsi="Calibri" w:cs="Calibri"/>
            <w:color w:val="C00000"/>
            <w:sz w:val="25"/>
            <w:szCs w:val="25"/>
          </w:rPr>
          <w:t>64</w:t>
        </w:r>
      </w:ins>
      <w:r w:rsidRPr="007107D3">
        <w:rPr>
          <w:rFonts w:ascii="Calibri" w:hAnsi="Calibri" w:cs="Calibri"/>
          <w:color w:val="C00000"/>
          <w:sz w:val="25"/>
          <w:szCs w:val="25"/>
        </w:rPr>
        <w:t xml:space="preserve"> (euro </w:t>
      </w:r>
      <w:proofErr w:type="spellStart"/>
      <w:r w:rsidRPr="007107D3">
        <w:rPr>
          <w:rFonts w:ascii="Calibri" w:hAnsi="Calibri" w:cs="Calibri"/>
          <w:color w:val="C00000"/>
          <w:sz w:val="25"/>
          <w:szCs w:val="25"/>
        </w:rPr>
        <w:t>cinquemilionicentosessant</w:t>
      </w:r>
      <w:ins w:id="16" w:author="paolo del pasqua" w:date="2023-03-31T10:49:00Z">
        <w:r w:rsidR="00CB3FDA">
          <w:rPr>
            <w:rFonts w:ascii="Calibri" w:hAnsi="Calibri" w:cs="Calibri"/>
            <w:color w:val="C00000"/>
            <w:sz w:val="25"/>
            <w:szCs w:val="25"/>
          </w:rPr>
          <w:t>un</w:t>
        </w:r>
      </w:ins>
      <w:del w:id="17" w:author="paolo del pasqua" w:date="2023-03-31T10:49:00Z">
        <w:r w:rsidRPr="007107D3" w:rsidDel="00CB3FDA">
          <w:rPr>
            <w:rFonts w:ascii="Calibri" w:hAnsi="Calibri" w:cs="Calibri"/>
            <w:color w:val="C00000"/>
            <w:sz w:val="25"/>
            <w:szCs w:val="25"/>
          </w:rPr>
          <w:delText>a</w:delText>
        </w:r>
      </w:del>
      <w:r w:rsidRPr="007107D3">
        <w:rPr>
          <w:rFonts w:ascii="Calibri" w:hAnsi="Calibri" w:cs="Calibri"/>
          <w:color w:val="C00000"/>
          <w:sz w:val="25"/>
          <w:szCs w:val="25"/>
        </w:rPr>
        <w:t>mila</w:t>
      </w:r>
      <w:ins w:id="18" w:author="paolo del pasqua" w:date="2023-03-31T10:49:00Z">
        <w:r w:rsidR="00CB3FDA">
          <w:rPr>
            <w:rFonts w:ascii="Calibri" w:hAnsi="Calibri" w:cs="Calibri"/>
            <w:color w:val="C00000"/>
            <w:sz w:val="25"/>
            <w:szCs w:val="25"/>
          </w:rPr>
          <w:t>d</w:t>
        </w:r>
      </w:ins>
      <w:del w:id="19" w:author="paolo del pasqua" w:date="2023-03-31T10:49:00Z">
        <w:r w:rsidRPr="007107D3" w:rsidDel="00CB3FDA">
          <w:rPr>
            <w:rFonts w:ascii="Calibri" w:hAnsi="Calibri" w:cs="Calibri"/>
            <w:color w:val="C00000"/>
            <w:sz w:val="25"/>
            <w:szCs w:val="25"/>
          </w:rPr>
          <w:delText>quattro</w:delText>
        </w:r>
      </w:del>
      <w:ins w:id="20" w:author="paolo del pasqua" w:date="2023-03-31T10:49:00Z">
        <w:r w:rsidR="00CB3FDA">
          <w:rPr>
            <w:rFonts w:ascii="Calibri" w:hAnsi="Calibri" w:cs="Calibri"/>
            <w:color w:val="C00000"/>
            <w:sz w:val="25"/>
            <w:szCs w:val="25"/>
          </w:rPr>
          <w:t>ue</w:t>
        </w:r>
      </w:ins>
      <w:r w:rsidRPr="007107D3">
        <w:rPr>
          <w:rFonts w:ascii="Calibri" w:hAnsi="Calibri" w:cs="Calibri"/>
          <w:color w:val="C00000"/>
          <w:sz w:val="25"/>
          <w:szCs w:val="25"/>
        </w:rPr>
        <w:t>cento</w:t>
      </w:r>
      <w:ins w:id="21" w:author="paolo del pasqua" w:date="2023-03-31T10:49:00Z">
        <w:r w:rsidR="00CB3FDA">
          <w:rPr>
            <w:rFonts w:ascii="Calibri" w:hAnsi="Calibri" w:cs="Calibri"/>
            <w:color w:val="C00000"/>
            <w:sz w:val="25"/>
            <w:szCs w:val="25"/>
          </w:rPr>
          <w:t>quarantatre</w:t>
        </w:r>
      </w:ins>
      <w:proofErr w:type="spellEnd"/>
      <w:del w:id="22" w:author="paolo del pasqua" w:date="2023-03-31T10:49:00Z">
        <w:r w:rsidRPr="007107D3" w:rsidDel="00CB3FDA">
          <w:rPr>
            <w:rFonts w:ascii="Calibri" w:hAnsi="Calibri" w:cs="Calibri"/>
            <w:color w:val="C00000"/>
            <w:sz w:val="25"/>
            <w:szCs w:val="25"/>
          </w:rPr>
          <w:delText>due</w:delText>
        </w:r>
      </w:del>
      <w:r w:rsidRPr="007107D3">
        <w:rPr>
          <w:rFonts w:ascii="Calibri" w:hAnsi="Calibri" w:cs="Calibri"/>
          <w:color w:val="C00000"/>
          <w:sz w:val="25"/>
          <w:szCs w:val="25"/>
        </w:rPr>
        <w:t>/</w:t>
      </w:r>
      <w:ins w:id="23" w:author="paolo del pasqua" w:date="2023-03-31T10:49:00Z">
        <w:r w:rsidR="00CB3FDA">
          <w:rPr>
            <w:rFonts w:ascii="Calibri" w:hAnsi="Calibri" w:cs="Calibri"/>
            <w:color w:val="C00000"/>
            <w:sz w:val="25"/>
            <w:szCs w:val="25"/>
          </w:rPr>
          <w:t>6</w:t>
        </w:r>
      </w:ins>
      <w:r w:rsidRPr="007107D3">
        <w:rPr>
          <w:rFonts w:ascii="Calibri" w:hAnsi="Calibri" w:cs="Calibri"/>
          <w:color w:val="C00000"/>
          <w:sz w:val="25"/>
          <w:szCs w:val="25"/>
        </w:rPr>
        <w:t>4</w:t>
      </w:r>
      <w:del w:id="24" w:author="paolo del pasqua" w:date="2023-03-31T10:49:00Z">
        <w:r w:rsidRPr="007107D3" w:rsidDel="00CB3FDA">
          <w:rPr>
            <w:rFonts w:ascii="Calibri" w:hAnsi="Calibri" w:cs="Calibri"/>
            <w:color w:val="C00000"/>
            <w:sz w:val="25"/>
            <w:szCs w:val="25"/>
          </w:rPr>
          <w:delText>5</w:delText>
        </w:r>
      </w:del>
      <w:r w:rsidRPr="007107D3">
        <w:rPr>
          <w:rFonts w:ascii="Calibri" w:hAnsi="Calibri" w:cs="Calibri"/>
          <w:color w:val="C00000"/>
          <w:sz w:val="25"/>
          <w:szCs w:val="25"/>
        </w:rPr>
        <w:t>)</w:t>
      </w:r>
      <w:ins w:id="25" w:author="paolo del pasqua" w:date="2023-03-31T10:49:00Z">
        <w:r w:rsidR="00CB3FDA">
          <w:rPr>
            <w:rFonts w:ascii="Calibri" w:hAnsi="Calibri" w:cs="Calibri"/>
            <w:color w:val="C00000"/>
            <w:sz w:val="25"/>
            <w:szCs w:val="25"/>
          </w:rPr>
          <w:t xml:space="preserve"> </w:t>
        </w:r>
        <w:proofErr w:type="spellStart"/>
        <w:r w:rsidR="00CB3FDA">
          <w:rPr>
            <w:rFonts w:ascii="Calibri" w:hAnsi="Calibri" w:cs="Calibri"/>
            <w:color w:val="C00000"/>
            <w:sz w:val="25"/>
            <w:szCs w:val="25"/>
          </w:rPr>
          <w:t>oltre</w:t>
        </w:r>
        <w:proofErr w:type="spellEnd"/>
        <w:r w:rsidR="00CB3FDA">
          <w:rPr>
            <w:rFonts w:ascii="Calibri" w:hAnsi="Calibri" w:cs="Calibri"/>
            <w:color w:val="C00000"/>
            <w:sz w:val="25"/>
            <w:szCs w:val="25"/>
          </w:rPr>
          <w:t xml:space="preserve"> Iva di legge</w:t>
        </w:r>
      </w:ins>
      <w:r w:rsidRPr="007107D3">
        <w:rPr>
          <w:rFonts w:ascii="Calibri" w:hAnsi="Calibri" w:cs="Calibri"/>
          <w:color w:val="C00000"/>
          <w:sz w:val="25"/>
          <w:szCs w:val="25"/>
        </w:rPr>
        <w:t>.</w:t>
      </w:r>
    </w:p>
    <w:p w:rsidR="007107D3" w:rsidRDefault="007107D3" w:rsidP="007107D3">
      <w:pPr>
        <w:spacing w:line="294" w:lineRule="exact"/>
        <w:ind w:left="30"/>
        <w:jc w:val="both"/>
        <w:rPr>
          <w:rFonts w:ascii="Times New Roman" w:hAnsi="Times New Roman" w:cs="Times New Roman"/>
          <w:color w:val="010302"/>
        </w:rPr>
      </w:pPr>
    </w:p>
    <w:p w:rsidR="00BC2D08" w:rsidRDefault="00F97558" w:rsidP="00F97558">
      <w:pPr>
        <w:spacing w:before="254" w:line="375" w:lineRule="exact"/>
        <w:ind w:right="502" w:firstLine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pacing w:val="22"/>
          <w:w w:val="122"/>
          <w:sz w:val="25"/>
          <w:szCs w:val="25"/>
        </w:rPr>
        <w:t>5</w:t>
      </w:r>
      <w:r>
        <w:rPr>
          <w:rFonts w:ascii="Arial" w:hAnsi="Arial" w:cs="Arial"/>
          <w:b/>
          <w:bCs/>
          <w:color w:val="000000"/>
          <w:spacing w:val="-59"/>
          <w:w w:val="125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000000"/>
          <w:spacing w:val="-8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bbli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ghi</w:t>
      </w:r>
      <w:proofErr w:type="spellEnd"/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,</w:t>
      </w:r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fa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ol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pon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sab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l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à</w:t>
      </w:r>
      <w:proofErr w:type="spell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b/>
          <w:bCs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ssion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rio  </w:t>
      </w:r>
      <w:r>
        <w:br w:type="textWrapping" w:clear="all"/>
      </w: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n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ompete:  </w:t>
      </w:r>
    </w:p>
    <w:p w:rsidR="00BC2D08" w:rsidRDefault="00F97558" w:rsidP="00F97558">
      <w:pPr>
        <w:tabs>
          <w:tab w:val="left" w:pos="10065"/>
        </w:tabs>
        <w:spacing w:before="300" w:line="320" w:lineRule="exact"/>
        <w:ind w:left="25" w:right="601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g</w:t>
      </w:r>
      <w:r w:rsidRPr="00CB3FDA">
        <w:rPr>
          <w:rFonts w:ascii="Calibri" w:hAnsi="Calibri" w:cs="Calibri"/>
          <w:spacing w:val="-8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stion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d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l</w:t>
      </w:r>
      <w:r w:rsidRPr="00CB3FDA">
        <w:rPr>
          <w:rFonts w:ascii="Calibri" w:hAnsi="Calibri" w:cs="Calibri"/>
          <w:spacing w:val="10"/>
          <w:sz w:val="25"/>
          <w:szCs w:val="25"/>
        </w:rPr>
        <w:t xml:space="preserve">  </w:t>
      </w:r>
      <w:r w:rsidR="003D023C" w:rsidRPr="00CB3FDA">
        <w:rPr>
          <w:rFonts w:ascii="Calibri" w:hAnsi="Calibri" w:cs="Calibri"/>
          <w:sz w:val="25"/>
          <w:szCs w:val="25"/>
        </w:rPr>
        <w:t>Centro</w:t>
      </w:r>
      <w:r w:rsidR="003D023C"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3D023C" w:rsidRPr="00CB3FDA">
        <w:rPr>
          <w:rFonts w:ascii="Calibri" w:hAnsi="Calibri" w:cs="Calibri"/>
          <w:sz w:val="25"/>
          <w:szCs w:val="25"/>
        </w:rPr>
        <w:t>padel</w:t>
      </w:r>
      <w:r w:rsidRPr="00CB3FDA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e</w:t>
      </w:r>
      <w:r w:rsidRPr="00CB3FDA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delle</w:t>
      </w:r>
      <w:r w:rsidRPr="00CB3FDA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rel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tive</w:t>
      </w:r>
      <w:r w:rsidRPr="00CB3FDA">
        <w:rPr>
          <w:rFonts w:ascii="Calibri" w:hAnsi="Calibri" w:cs="Calibri"/>
          <w:spacing w:val="25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z w:val="25"/>
          <w:szCs w:val="25"/>
        </w:rPr>
        <w:t>pertinenze</w:t>
      </w:r>
      <w:proofErr w:type="spellEnd"/>
      <w:r w:rsidRPr="00CB3FDA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ome</w:t>
      </w:r>
      <w:r w:rsidRPr="00CB3FDA">
        <w:rPr>
          <w:rFonts w:ascii="Calibri" w:hAnsi="Calibri" w:cs="Calibri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meglio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F97558" w:rsidP="00F97558">
      <w:pPr>
        <w:spacing w:before="360" w:line="255" w:lineRule="exact"/>
        <w:ind w:left="310" w:right="582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</w:t>
      </w:r>
      <w:r>
        <w:rPr>
          <w:rFonts w:ascii="Calibri" w:hAnsi="Calibri" w:cs="Calibri"/>
          <w:color w:val="000000"/>
          <w:sz w:val="25"/>
          <w:szCs w:val="25"/>
        </w:rPr>
        <w:t>essivo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6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hé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umento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tteristi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rvizio e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to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>
        <w:rPr>
          <w:rFonts w:ascii="Calibri" w:hAnsi="Calibri" w:cs="Calibri"/>
          <w:color w:val="000000"/>
          <w:sz w:val="25"/>
          <w:szCs w:val="25"/>
        </w:rPr>
        <w:t>All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to 2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00" w:line="320" w:lineRule="exact"/>
        <w:ind w:left="105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Symbol" w:hAnsi="Symbol" w:cs="Symbol"/>
          <w:color w:val="000000"/>
          <w:sz w:val="25"/>
          <w:szCs w:val="25"/>
        </w:rPr>
        <w:lastRenderedPageBreak/>
        <w:t>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disposizion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af</w:t>
      </w:r>
      <w:r>
        <w:rPr>
          <w:rFonts w:ascii="Calibri" w:hAnsi="Calibri" w:cs="Calibri"/>
          <w:color w:val="000000"/>
          <w:sz w:val="25"/>
          <w:szCs w:val="25"/>
        </w:rPr>
        <w:t>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B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nsi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lla  </w:t>
      </w:r>
    </w:p>
    <w:p w:rsidR="00BC2D08" w:rsidRDefault="00F97558" w:rsidP="007107D3">
      <w:pPr>
        <w:spacing w:before="360" w:line="255" w:lineRule="exact"/>
        <w:ind w:left="310" w:right="589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norm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pubbli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nuovo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ntro </w:t>
      </w:r>
      <w:r>
        <w:rPr>
          <w:rFonts w:ascii="Calibri" w:hAnsi="Calibri" w:cs="Calibri"/>
          <w:color w:val="000000"/>
          <w:spacing w:val="-9"/>
        </w:rPr>
        <w:t>6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100"/>
          <w:tab w:val="left" w:pos="4308"/>
          <w:tab w:val="left" w:pos="7109"/>
        </w:tabs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ritti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simi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via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prog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zione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non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é</w:t>
      </w:r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il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oordin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vori;  </w:t>
      </w:r>
    </w:p>
    <w:p w:rsidR="00BC2D08" w:rsidRDefault="00F97558" w:rsidP="00F97558">
      <w:pPr>
        <w:spacing w:before="300" w:line="320" w:lineRule="exact"/>
        <w:ind w:left="5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l'ott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tutti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zioni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nulla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izio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l'utilizz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op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guit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00" w:line="320" w:lineRule="exact"/>
        <w:ind w:left="5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risp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tutt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ggi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CCNL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 </w:t>
      </w:r>
    </w:p>
    <w:p w:rsidR="00BC2D08" w:rsidRDefault="00F97558" w:rsidP="00F97558">
      <w:pPr>
        <w:spacing w:before="360" w:line="255" w:lineRule="exact"/>
        <w:ind w:left="210" w:right="608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tut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nto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ssolvim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obblighi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ontributivi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vid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ssist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nzi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27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ntin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ortunisti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;  </w:t>
      </w:r>
    </w:p>
    <w:p w:rsidR="00BC2D08" w:rsidRPr="00BC6015" w:rsidRDefault="00F97558" w:rsidP="00F97558">
      <w:pPr>
        <w:spacing w:before="300" w:line="320" w:lineRule="exact"/>
        <w:ind w:left="5"/>
        <w:jc w:val="both"/>
        <w:rPr>
          <w:rFonts w:ascii="Times New Roman" w:hAnsi="Times New Roman" w:cs="Times New Roman"/>
        </w:rPr>
      </w:pPr>
      <w:proofErr w:type="gramStart"/>
      <w:r w:rsidRPr="00BC6015">
        <w:rPr>
          <w:rFonts w:ascii="Symbol" w:hAnsi="Symbol" w:cs="Symbol"/>
          <w:sz w:val="25"/>
          <w:szCs w:val="25"/>
        </w:rPr>
        <w:t>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gram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nut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nzion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ordin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3D023C" w:rsidRPr="00BC6015">
        <w:rPr>
          <w:rFonts w:ascii="Calibri" w:hAnsi="Calibri" w:cs="Calibri"/>
          <w:sz w:val="25"/>
          <w:szCs w:val="25"/>
        </w:rPr>
        <w:t>Centro</w:t>
      </w:r>
      <w:r w:rsidR="003D023C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3D023C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suo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ompl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sso</w:t>
      </w:r>
      <w:r w:rsidRPr="00BC6015">
        <w:rPr>
          <w:rFonts w:ascii="Calibri" w:hAnsi="Calibri" w:cs="Calibri"/>
          <w:spacing w:val="5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non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h</w:t>
      </w:r>
      <w:r w:rsidRPr="00BC6015">
        <w:rPr>
          <w:rFonts w:ascii="Calibri" w:hAnsi="Calibri" w:cs="Calibri"/>
          <w:spacing w:val="-5"/>
          <w:sz w:val="25"/>
          <w:szCs w:val="25"/>
        </w:rPr>
        <w:t>é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nut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nzione  </w:t>
      </w:r>
    </w:p>
    <w:p w:rsidR="00BC2D08" w:rsidRPr="00BC6015" w:rsidRDefault="00F97558" w:rsidP="00F97558">
      <w:pPr>
        <w:spacing w:before="360" w:line="255" w:lineRule="exact"/>
        <w:ind w:left="290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str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ordin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;  </w:t>
      </w:r>
    </w:p>
    <w:p w:rsidR="00BC2D08" w:rsidRDefault="00F97558" w:rsidP="00F97558">
      <w:pPr>
        <w:spacing w:before="300" w:line="320" w:lineRule="exact"/>
        <w:ind w:left="5"/>
        <w:jc w:val="both"/>
        <w:rPr>
          <w:rFonts w:ascii="Times New Roman" w:hAnsi="Times New Roman" w:cs="Times New Roman"/>
          <w:color w:val="010302"/>
        </w:rPr>
      </w:pPr>
      <w:proofErr w:type="gramStart"/>
      <w:r w:rsidRPr="00BC6015">
        <w:rPr>
          <w:rFonts w:ascii="Symbol" w:hAnsi="Symbol" w:cs="Symbol"/>
          <w:sz w:val="25"/>
          <w:szCs w:val="25"/>
        </w:rPr>
        <w:t>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h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gram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i 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ini di qu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nto pr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visto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rt</w:t>
      </w:r>
      <w:r w:rsidRPr="00BC6015">
        <w:rPr>
          <w:rFonts w:ascii="Calibri" w:hAnsi="Calibri" w:cs="Calibri"/>
          <w:spacing w:val="-5"/>
          <w:sz w:val="25"/>
          <w:szCs w:val="25"/>
        </w:rPr>
        <w:t>.</w:t>
      </w:r>
      <w:r w:rsidRPr="00BC6015">
        <w:rPr>
          <w:rFonts w:ascii="Calibri" w:hAnsi="Calibri" w:cs="Calibri"/>
          <w:sz w:val="25"/>
          <w:szCs w:val="25"/>
        </w:rPr>
        <w:t xml:space="preserve"> 4</w:t>
      </w:r>
      <w:r w:rsidRPr="00BC6015">
        <w:rPr>
          <w:rFonts w:ascii="Calibri" w:hAnsi="Calibri" w:cs="Calibri"/>
          <w:spacing w:val="-5"/>
          <w:sz w:val="25"/>
          <w:szCs w:val="25"/>
        </w:rPr>
        <w:t>.</w:t>
      </w:r>
      <w:r w:rsidRPr="00BC6015">
        <w:rPr>
          <w:rFonts w:ascii="Calibri" w:hAnsi="Calibri" w:cs="Calibri"/>
          <w:sz w:val="25"/>
          <w:szCs w:val="25"/>
        </w:rPr>
        <w:t>4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tt</w:t>
      </w:r>
      <w:proofErr w:type="spellEnd"/>
      <w:r w:rsidRPr="00BC6015">
        <w:rPr>
          <w:rFonts w:ascii="Calibri" w:hAnsi="Calibri" w:cs="Calibri"/>
          <w:spacing w:val="-5"/>
          <w:sz w:val="25"/>
          <w:szCs w:val="25"/>
        </w:rPr>
        <w:t>.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-3"/>
          <w:sz w:val="25"/>
          <w:szCs w:val="25"/>
        </w:rPr>
        <w:t>)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L</w:t>
      </w:r>
      <w:r w:rsidRPr="00BC6015">
        <w:rPr>
          <w:rFonts w:ascii="Calibri" w:hAnsi="Calibri" w:cs="Calibri"/>
          <w:sz w:val="25"/>
          <w:szCs w:val="25"/>
        </w:rPr>
        <w:t>in</w:t>
      </w:r>
      <w:r w:rsidRPr="00BC6015">
        <w:rPr>
          <w:rFonts w:ascii="Calibri" w:hAnsi="Calibri" w:cs="Calibri"/>
          <w:spacing w:val="-7"/>
          <w:sz w:val="25"/>
          <w:szCs w:val="25"/>
        </w:rPr>
        <w:t>ee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Guid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n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9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pprov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ANAC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F97558" w:rsidP="00F97558">
      <w:pPr>
        <w:spacing w:before="360" w:line="255" w:lineRule="exact"/>
        <w:ind w:left="210" w:right="595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ntro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30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ottobr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he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vid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 modo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il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num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singolo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rvizio  </w:t>
      </w:r>
    </w:p>
    <w:p w:rsidR="00BC2D08" w:rsidRPr="00CB3FDA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</w:rPr>
      </w:pPr>
      <w:r w:rsidRPr="00CB3FDA">
        <w:rPr>
          <w:rFonts w:ascii="Calibri" w:hAnsi="Calibri" w:cs="Calibri"/>
          <w:spacing w:val="-8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 l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 singol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ntr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giorn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li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r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suddivis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f</w:t>
      </w:r>
      <w:r w:rsidRPr="00CB3FDA">
        <w:rPr>
          <w:rFonts w:ascii="Calibri" w:hAnsi="Calibri" w:cs="Calibri"/>
          <w:sz w:val="25"/>
          <w:szCs w:val="25"/>
        </w:rPr>
        <w:t>r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bbon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ti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 non</w:t>
      </w:r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vuto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rigu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rdo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 pr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d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nt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nno  </w:t>
      </w:r>
    </w:p>
    <w:p w:rsidR="00BC2D08" w:rsidRPr="00CB3FDA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</w:rPr>
      </w:pPr>
      <w:r w:rsidRPr="00CB3FDA">
        <w:rPr>
          <w:rFonts w:ascii="Calibri" w:hAnsi="Calibri" w:cs="Calibri"/>
          <w:sz w:val="25"/>
          <w:szCs w:val="25"/>
        </w:rPr>
        <w:t>sportivo</w:t>
      </w:r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z w:val="25"/>
          <w:szCs w:val="25"/>
        </w:rPr>
        <w:t xml:space="preserve"> non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h</w:t>
      </w:r>
      <w:r w:rsidRPr="00CB3FDA">
        <w:rPr>
          <w:rFonts w:ascii="Calibri" w:hAnsi="Calibri" w:cs="Calibri"/>
          <w:spacing w:val="-7"/>
          <w:sz w:val="25"/>
          <w:szCs w:val="25"/>
        </w:rPr>
        <w:t>é</w:t>
      </w:r>
      <w:r w:rsidRPr="00CB3FDA">
        <w:rPr>
          <w:rFonts w:ascii="Calibri" w:hAnsi="Calibri" w:cs="Calibri"/>
          <w:sz w:val="25"/>
          <w:szCs w:val="25"/>
        </w:rPr>
        <w:t xml:space="preserve"> un r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port </w:t>
      </w:r>
      <w:proofErr w:type="spellStart"/>
      <w:r w:rsidRPr="00CB3FDA">
        <w:rPr>
          <w:rFonts w:ascii="Calibri" w:hAnsi="Calibri" w:cs="Calibri"/>
          <w:sz w:val="25"/>
          <w:szCs w:val="25"/>
        </w:rPr>
        <w:t>sullo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st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to di m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nut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nzion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g</w:t>
      </w:r>
      <w:r w:rsidRPr="00CB3FDA">
        <w:rPr>
          <w:rFonts w:ascii="Calibri" w:hAnsi="Calibri" w:cs="Calibri"/>
          <w:spacing w:val="-8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n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r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d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l </w:t>
      </w:r>
      <w:r w:rsidR="003D023C" w:rsidRPr="00CB3FDA">
        <w:rPr>
          <w:rFonts w:ascii="Calibri" w:hAnsi="Calibri" w:cs="Calibri"/>
          <w:sz w:val="25"/>
          <w:szCs w:val="25"/>
        </w:rPr>
        <w:t>Centro</w:t>
      </w:r>
      <w:r w:rsidR="003D023C"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3D023C" w:rsidRPr="00CB3FDA">
        <w:rPr>
          <w:rFonts w:ascii="Calibri" w:hAnsi="Calibri" w:cs="Calibri"/>
          <w:sz w:val="25"/>
          <w:szCs w:val="25"/>
        </w:rPr>
        <w:t>padel</w:t>
      </w:r>
      <w:r w:rsidRPr="00CB3FDA">
        <w:rPr>
          <w:rFonts w:ascii="Calibri" w:hAnsi="Calibri" w:cs="Calibri"/>
          <w:spacing w:val="33"/>
          <w:sz w:val="25"/>
          <w:szCs w:val="25"/>
        </w:rPr>
        <w:t>;</w:t>
      </w:r>
      <w:r w:rsidRPr="00CB3FDA">
        <w:rPr>
          <w:rFonts w:ascii="Calibri" w:hAnsi="Calibri" w:cs="Calibri"/>
          <w:sz w:val="25"/>
          <w:szCs w:val="25"/>
        </w:rPr>
        <w:t xml:space="preserve">  </w:t>
      </w:r>
    </w:p>
    <w:p w:rsidR="00BC2D08" w:rsidRPr="00CB3FDA" w:rsidRDefault="00F97558" w:rsidP="00F97558">
      <w:pPr>
        <w:spacing w:before="300" w:line="320" w:lineRule="exact"/>
        <w:ind w:left="5"/>
        <w:jc w:val="both"/>
        <w:rPr>
          <w:rFonts w:ascii="Times New Roman" w:hAnsi="Times New Roman" w:cs="Times New Roman"/>
        </w:rPr>
      </w:pPr>
      <w:proofErr w:type="gramStart"/>
      <w:r w:rsidRPr="00CB3FDA">
        <w:rPr>
          <w:rFonts w:ascii="Symbol" w:hAnsi="Symbol" w:cs="Symbol"/>
          <w:sz w:val="25"/>
          <w:szCs w:val="25"/>
        </w:rPr>
        <w:t></w:t>
      </w:r>
      <w:r w:rsidRPr="00CB3FDA">
        <w:rPr>
          <w:rFonts w:ascii="Arial" w:hAnsi="Arial" w:cs="Arial"/>
          <w:spacing w:val="5"/>
          <w:sz w:val="25"/>
          <w:szCs w:val="25"/>
        </w:rPr>
        <w:t xml:space="preserve">  </w:t>
      </w:r>
      <w:r w:rsidRPr="00CB3FDA">
        <w:rPr>
          <w:rFonts w:ascii="Calibri" w:hAnsi="Calibri" w:cs="Calibri"/>
          <w:sz w:val="25"/>
          <w:szCs w:val="25"/>
        </w:rPr>
        <w:t>l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gramEnd"/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ri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ons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gn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 xml:space="preserve">di </w:t>
      </w:r>
      <w:proofErr w:type="spellStart"/>
      <w:r w:rsidRPr="00CB3FDA">
        <w:rPr>
          <w:rFonts w:ascii="Calibri" w:hAnsi="Calibri" w:cs="Calibri"/>
          <w:sz w:val="25"/>
          <w:szCs w:val="25"/>
        </w:rPr>
        <w:t>tutt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l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 struttur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l </w:t>
      </w:r>
      <w:proofErr w:type="spellStart"/>
      <w:r w:rsidRPr="00CB3FDA">
        <w:rPr>
          <w:rFonts w:ascii="Calibri" w:hAnsi="Calibri" w:cs="Calibri"/>
          <w:sz w:val="25"/>
          <w:szCs w:val="25"/>
        </w:rPr>
        <w:t>t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rmin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d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l </w:t>
      </w:r>
      <w:proofErr w:type="spellStart"/>
      <w:r w:rsidRPr="00CB3FDA">
        <w:rPr>
          <w:rFonts w:ascii="Calibri" w:hAnsi="Calibri" w:cs="Calibri"/>
          <w:sz w:val="25"/>
          <w:szCs w:val="25"/>
        </w:rPr>
        <w:t>p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riodo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di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on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ssion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;  </w:t>
      </w:r>
    </w:p>
    <w:p w:rsidR="00BC2D08" w:rsidRPr="007107D3" w:rsidRDefault="00F97558" w:rsidP="00F97558">
      <w:pPr>
        <w:spacing w:before="300" w:line="320" w:lineRule="exact"/>
        <w:ind w:left="5"/>
        <w:jc w:val="both"/>
        <w:rPr>
          <w:rFonts w:ascii="Times New Roman" w:hAnsi="Times New Roman" w:cs="Times New Roman"/>
          <w:color w:val="010302"/>
        </w:rPr>
      </w:pPr>
      <w:proofErr w:type="gramStart"/>
      <w:r w:rsidRPr="007107D3">
        <w:rPr>
          <w:rFonts w:ascii="Symbol" w:hAnsi="Symbol" w:cs="Symbol"/>
          <w:color w:val="000000"/>
          <w:sz w:val="25"/>
          <w:szCs w:val="25"/>
        </w:rPr>
        <w:t></w:t>
      </w:r>
      <w:r w:rsidRPr="007107D3"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il</w:t>
      </w:r>
      <w:proofErr w:type="gramEnd"/>
      <w:r w:rsidRPr="007107D3">
        <w:rPr>
          <w:rFonts w:ascii="Calibri" w:hAnsi="Calibri" w:cs="Calibri"/>
          <w:color w:val="000000"/>
          <w:sz w:val="25"/>
          <w:szCs w:val="25"/>
        </w:rPr>
        <w:t xml:space="preserve"> p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g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m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nto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di un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 w:rsidRPr="007107D3">
        <w:rPr>
          <w:rFonts w:ascii="Calibri" w:hAnsi="Calibri" w:cs="Calibri"/>
          <w:color w:val="000000"/>
          <w:sz w:val="25"/>
          <w:szCs w:val="25"/>
        </w:rPr>
        <w:t>non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nnuo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 w:rsidRPr="007107D3">
        <w:rPr>
          <w:rFonts w:ascii="Calibri" w:hAnsi="Calibri" w:cs="Calibri"/>
          <w:color w:val="000000"/>
          <w:sz w:val="25"/>
          <w:szCs w:val="25"/>
        </w:rPr>
        <w:t>vor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Con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nt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p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r l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 w:rsidRPr="007107D3">
        <w:rPr>
          <w:rFonts w:ascii="Calibri" w:hAnsi="Calibri" w:cs="Calibri"/>
          <w:color w:val="000000"/>
          <w:sz w:val="25"/>
          <w:szCs w:val="25"/>
        </w:rPr>
        <w:t>importo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di €</w:t>
      </w:r>
      <w:r w:rsidRPr="007107D3">
        <w:rPr>
          <w:rFonts w:ascii="Calibri" w:hAnsi="Calibri" w:cs="Calibri"/>
          <w:color w:val="000000"/>
          <w:spacing w:val="23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3</w:t>
      </w:r>
      <w:r w:rsidRPr="007107D3"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 w:rsidRPr="007107D3">
        <w:rPr>
          <w:rFonts w:ascii="Calibri" w:hAnsi="Calibri" w:cs="Calibri"/>
          <w:color w:val="000000"/>
          <w:sz w:val="25"/>
          <w:szCs w:val="25"/>
        </w:rPr>
        <w:t>000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z w:val="25"/>
          <w:szCs w:val="25"/>
        </w:rPr>
        <w:t>00 d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l 3°  </w:t>
      </w:r>
    </w:p>
    <w:p w:rsidR="00BC2D08" w:rsidRDefault="00F97558" w:rsidP="00F97558">
      <w:pPr>
        <w:spacing w:before="360" w:line="255" w:lineRule="exact"/>
        <w:ind w:left="210" w:right="587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s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r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izio</w:t>
      </w:r>
      <w:proofErr w:type="spellEnd"/>
      <w:r w:rsidRPr="007107D3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 w:rsidRPr="007107D3">
        <w:rPr>
          <w:rFonts w:ascii="Calibri" w:hAnsi="Calibri" w:cs="Calibri"/>
          <w:color w:val="000000"/>
          <w:sz w:val="25"/>
          <w:szCs w:val="25"/>
        </w:rPr>
        <w:t>ino</w:t>
      </w:r>
      <w:proofErr w:type="spellEnd"/>
      <w:proofErr w:type="gram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t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rmin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ontr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tto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importo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quo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è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sogg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zzi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onsumo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op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pubbli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r>
        <w:rPr>
          <w:rFonts w:ascii="Calibri" w:hAnsi="Calibri" w:cs="Calibri"/>
          <w:color w:val="000000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tro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r>
        <w:rPr>
          <w:rFonts w:ascii="Calibri" w:hAnsi="Calibri" w:cs="Calibri"/>
          <w:color w:val="000000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.I.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F97558" w:rsidP="00F97558">
      <w:pPr>
        <w:spacing w:before="128" w:line="225" w:lineRule="exact"/>
        <w:ind w:left="10158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9"/>
        </w:rPr>
        <w:t>7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sottos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proofErr w:type="gram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iuto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te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trim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 liquid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il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ssivo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mission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ttura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È</w:t>
      </w:r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fac</w:t>
      </w:r>
      <w:r>
        <w:rPr>
          <w:rFonts w:ascii="Calibri" w:hAnsi="Calibri" w:cs="Calibri"/>
          <w:color w:val="000000"/>
          <w:sz w:val="25"/>
          <w:szCs w:val="25"/>
        </w:rPr>
        <w:t>olt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rio:  </w:t>
      </w:r>
    </w:p>
    <w:p w:rsidR="00BC2D08" w:rsidRDefault="00F97558" w:rsidP="00F97558">
      <w:pPr>
        <w:spacing w:before="300" w:line="320" w:lineRule="exact"/>
        <w:ind w:left="25" w:right="589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sportiv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/o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/o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ludi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/o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d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lo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svolgim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00" w:line="320" w:lineRule="exact"/>
        <w:ind w:left="25" w:right="585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3D023C">
        <w:rPr>
          <w:rFonts w:ascii="Calibri" w:hAnsi="Calibri" w:cs="Calibri"/>
          <w:strike/>
          <w:color w:val="C00000"/>
          <w:sz w:val="25"/>
          <w:szCs w:val="25"/>
        </w:rPr>
        <w:t xml:space="preserve"> </w:t>
      </w:r>
      <w:r w:rsidRPr="003D023C">
        <w:rPr>
          <w:rFonts w:ascii="Calibri" w:hAnsi="Calibri" w:cs="Calibri"/>
          <w:strike/>
          <w:color w:val="C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10" w:right="598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titolo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rob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</w:t>
      </w:r>
      <w:r>
        <w:rPr>
          <w:rFonts w:ascii="Calibri" w:hAnsi="Calibri" w:cs="Calibri"/>
          <w:color w:val="000000"/>
          <w:sz w:val="25"/>
          <w:szCs w:val="25"/>
        </w:rPr>
        <w:t>oli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Pr="00CB3FDA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</w:rPr>
      </w:pP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omm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r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i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li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d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di</w:t>
      </w:r>
      <w:r w:rsidRPr="00CB3FDA">
        <w:rPr>
          <w:rFonts w:ascii="Calibri" w:hAnsi="Calibri" w:cs="Calibri"/>
          <w:spacing w:val="-3"/>
          <w:sz w:val="25"/>
          <w:szCs w:val="25"/>
        </w:rPr>
        <w:t>ca</w:t>
      </w:r>
      <w:r w:rsidRPr="00CB3FDA">
        <w:rPr>
          <w:rFonts w:ascii="Calibri" w:hAnsi="Calibri" w:cs="Calibri"/>
          <w:sz w:val="25"/>
          <w:szCs w:val="25"/>
        </w:rPr>
        <w:t>ti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d</w:t>
      </w:r>
      <w:proofErr w:type="spellEnd"/>
      <w:r w:rsidRPr="00CB3FDA">
        <w:rPr>
          <w:rFonts w:ascii="Calibri" w:hAnsi="Calibri" w:cs="Calibri"/>
          <w:spacing w:val="-13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ttivit</w:t>
      </w:r>
      <w:r w:rsidRPr="00CB3FDA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CB3FDA">
        <w:rPr>
          <w:rFonts w:ascii="Calibri" w:hAnsi="Calibri" w:cs="Calibri"/>
          <w:spacing w:val="-13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>sportiv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ri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r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tive</w:t>
      </w:r>
      <w:proofErr w:type="spellEnd"/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ludi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h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pacing w:val="-13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d </w:t>
      </w:r>
      <w:proofErr w:type="spellStart"/>
      <w:r w:rsidRPr="00CB3FDA">
        <w:rPr>
          <w:rFonts w:ascii="Calibri" w:hAnsi="Calibri" w:cs="Calibri"/>
          <w:sz w:val="25"/>
          <w:szCs w:val="25"/>
        </w:rPr>
        <w:t>ogni</w:t>
      </w:r>
      <w:proofErr w:type="spellEnd"/>
      <w:r w:rsidRPr="00CB3FDA">
        <w:rPr>
          <w:rFonts w:ascii="Calibri" w:hAnsi="Calibri" w:cs="Calibri"/>
          <w:spacing w:val="-13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ltr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CB3FDA">
        <w:rPr>
          <w:rFonts w:ascii="Calibri" w:hAnsi="Calibri" w:cs="Calibri"/>
          <w:spacing w:val="-13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ttivit</w:t>
      </w:r>
      <w:r w:rsidRPr="00CB3FDA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CB3FDA">
        <w:rPr>
          <w:rFonts w:ascii="Calibri" w:hAnsi="Calibri" w:cs="Calibri"/>
          <w:spacing w:val="-13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tt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</w:t>
      </w:r>
      <w:r w:rsidRPr="00CB3FDA">
        <w:rPr>
          <w:rFonts w:ascii="Calibri" w:hAnsi="Calibri" w:cs="Calibri"/>
          <w:spacing w:val="-13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miglior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 </w:t>
      </w:r>
    </w:p>
    <w:p w:rsidR="00BC2D08" w:rsidRPr="00CB3FDA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CB3FDA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</w:rPr>
      </w:pP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f</w:t>
      </w:r>
      <w:r w:rsidRPr="00CB3FDA">
        <w:rPr>
          <w:rFonts w:ascii="Calibri" w:hAnsi="Calibri" w:cs="Calibri"/>
          <w:sz w:val="25"/>
          <w:szCs w:val="25"/>
        </w:rPr>
        <w:t>unzion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m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nto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utilizzo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d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l </w:t>
      </w:r>
      <w:r w:rsidR="003D023C" w:rsidRPr="00CB3FDA">
        <w:rPr>
          <w:rFonts w:ascii="Calibri" w:hAnsi="Calibri" w:cs="Calibri"/>
          <w:sz w:val="25"/>
          <w:szCs w:val="25"/>
        </w:rPr>
        <w:t>Centro</w:t>
      </w:r>
      <w:r w:rsidR="003D023C" w:rsidRPr="00CB3FDA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3D023C" w:rsidRPr="00CB3FDA">
        <w:rPr>
          <w:rFonts w:ascii="Calibri" w:hAnsi="Calibri" w:cs="Calibri"/>
          <w:sz w:val="25"/>
          <w:szCs w:val="25"/>
        </w:rPr>
        <w:t>padel</w:t>
      </w:r>
      <w:r w:rsidRPr="00CB3FDA">
        <w:rPr>
          <w:rFonts w:ascii="Calibri" w:hAnsi="Calibri" w:cs="Calibri"/>
          <w:spacing w:val="20"/>
          <w:sz w:val="25"/>
          <w:szCs w:val="25"/>
        </w:rPr>
        <w:t>;</w:t>
      </w:r>
      <w:r w:rsidRPr="00CB3FDA">
        <w:rPr>
          <w:rFonts w:ascii="Calibri" w:hAnsi="Calibri" w:cs="Calibri"/>
          <w:sz w:val="25"/>
          <w:szCs w:val="25"/>
        </w:rPr>
        <w:t xml:space="preserve">  </w:t>
      </w:r>
    </w:p>
    <w:p w:rsidR="00BC2D08" w:rsidRDefault="00F97558" w:rsidP="00F97558">
      <w:pPr>
        <w:spacing w:before="300" w:line="320" w:lineRule="exact"/>
        <w:ind w:left="105"/>
        <w:jc w:val="both"/>
        <w:rPr>
          <w:rFonts w:ascii="Times New Roman" w:hAnsi="Times New Roman" w:cs="Times New Roman"/>
          <w:color w:val="010302"/>
        </w:rPr>
      </w:pPr>
      <w:proofErr w:type="gramStart"/>
      <w:r w:rsidRPr="00CB3FDA">
        <w:rPr>
          <w:rFonts w:ascii="Symbol" w:hAnsi="Symbol" w:cs="Symbol"/>
          <w:sz w:val="25"/>
          <w:szCs w:val="25"/>
        </w:rPr>
        <w:t></w:t>
      </w:r>
      <w:r w:rsidRPr="00CB3FDA">
        <w:rPr>
          <w:rFonts w:ascii="Arial" w:hAnsi="Arial" w:cs="Arial"/>
          <w:spacing w:val="5"/>
          <w:sz w:val="25"/>
          <w:szCs w:val="25"/>
        </w:rPr>
        <w:t xml:space="preserve">  </w:t>
      </w:r>
      <w:proofErr w:type="spellStart"/>
      <w:r w:rsidRPr="00CB3FDA">
        <w:rPr>
          <w:rFonts w:ascii="Calibri" w:hAnsi="Calibri" w:cs="Calibri"/>
          <w:spacing w:val="-3"/>
          <w:sz w:val="25"/>
          <w:szCs w:val="25"/>
        </w:rPr>
        <w:t>aff</w:t>
      </w:r>
      <w:r w:rsidRPr="00CB3FDA">
        <w:rPr>
          <w:rFonts w:ascii="Calibri" w:hAnsi="Calibri" w:cs="Calibri"/>
          <w:sz w:val="25"/>
          <w:szCs w:val="25"/>
        </w:rPr>
        <w:t>id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r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proofErr w:type="gramEnd"/>
      <w:r w:rsidRPr="00CB3FDA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CB3FDA">
        <w:rPr>
          <w:rFonts w:ascii="Calibri" w:hAnsi="Calibri" w:cs="Calibri"/>
          <w:sz w:val="25"/>
          <w:szCs w:val="25"/>
        </w:rPr>
        <w:t xml:space="preserve">in </w:t>
      </w:r>
      <w:proofErr w:type="spellStart"/>
      <w:r w:rsidRPr="00CB3FDA">
        <w:rPr>
          <w:rFonts w:ascii="Calibri" w:hAnsi="Calibri" w:cs="Calibri"/>
          <w:sz w:val="25"/>
          <w:szCs w:val="25"/>
        </w:rPr>
        <w:t>sub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pp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>lto</w:t>
      </w:r>
      <w:proofErr w:type="spellEnd"/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CB3FDA">
        <w:rPr>
          <w:rFonts w:ascii="Calibri" w:hAnsi="Calibri" w:cs="Calibri"/>
          <w:sz w:val="25"/>
          <w:szCs w:val="25"/>
        </w:rPr>
        <w:t>t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rzi</w:t>
      </w:r>
      <w:proofErr w:type="spellEnd"/>
      <w:r w:rsidRPr="00CB3FDA">
        <w:rPr>
          <w:rFonts w:ascii="Calibri" w:hAnsi="Calibri" w:cs="Calibri"/>
          <w:spacing w:val="-4"/>
          <w:sz w:val="25"/>
          <w:szCs w:val="25"/>
        </w:rPr>
        <w:t>,</w:t>
      </w:r>
      <w:r w:rsidRPr="00CB3FDA">
        <w:rPr>
          <w:rFonts w:ascii="Calibri" w:hAnsi="Calibri" w:cs="Calibri"/>
          <w:sz w:val="25"/>
          <w:szCs w:val="25"/>
        </w:rPr>
        <w:t xml:space="preserve"> 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z w:val="25"/>
          <w:szCs w:val="25"/>
        </w:rPr>
        <w:t>h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 xml:space="preserve"> il Con</w:t>
      </w:r>
      <w:r w:rsidRPr="00CB3FDA">
        <w:rPr>
          <w:rFonts w:ascii="Calibri" w:hAnsi="Calibri" w:cs="Calibri"/>
          <w:spacing w:val="-3"/>
          <w:sz w:val="25"/>
          <w:szCs w:val="25"/>
        </w:rPr>
        <w:t>c</w:t>
      </w:r>
      <w:r w:rsidRPr="00CB3FDA">
        <w:rPr>
          <w:rFonts w:ascii="Calibri" w:hAnsi="Calibri" w:cs="Calibri"/>
          <w:spacing w:val="-7"/>
          <w:sz w:val="25"/>
          <w:szCs w:val="25"/>
        </w:rPr>
        <w:t>e</w:t>
      </w:r>
      <w:r w:rsidRPr="00CB3FDA">
        <w:rPr>
          <w:rFonts w:ascii="Calibri" w:hAnsi="Calibri" w:cs="Calibri"/>
          <w:sz w:val="25"/>
          <w:szCs w:val="25"/>
        </w:rPr>
        <w:t>ssion</w:t>
      </w:r>
      <w:r w:rsidRPr="00CB3FDA">
        <w:rPr>
          <w:rFonts w:ascii="Calibri" w:hAnsi="Calibri" w:cs="Calibri"/>
          <w:spacing w:val="-3"/>
          <w:sz w:val="25"/>
          <w:szCs w:val="25"/>
        </w:rPr>
        <w:t>a</w:t>
      </w:r>
      <w:r w:rsidRPr="00CB3FDA">
        <w:rPr>
          <w:rFonts w:ascii="Calibri" w:hAnsi="Calibri" w:cs="Calibri"/>
          <w:sz w:val="25"/>
          <w:szCs w:val="25"/>
        </w:rPr>
        <w:t xml:space="preserve">rio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F97558" w:rsidP="00F97558">
      <w:pPr>
        <w:spacing w:before="360" w:line="255" w:lineRule="exact"/>
        <w:ind w:left="310" w:right="606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risp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 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vori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/o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rvizi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o 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 di op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re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/o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rvizi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ogg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lusi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4"/>
          <w:sz w:val="25"/>
          <w:szCs w:val="25"/>
        </w:rPr>
        <w:t>v</w:t>
      </w:r>
      <w:r>
        <w:rPr>
          <w:rFonts w:ascii="Calibri" w:hAnsi="Calibri" w:cs="Calibri"/>
          <w:color w:val="000000"/>
          <w:sz w:val="25"/>
          <w:szCs w:val="25"/>
        </w:rPr>
        <w:t>ori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rio;  </w:t>
      </w:r>
    </w:p>
    <w:p w:rsidR="00BC2D08" w:rsidRDefault="00F97558" w:rsidP="00F97558">
      <w:pPr>
        <w:tabs>
          <w:tab w:val="left" w:pos="1425"/>
          <w:tab w:val="left" w:pos="3028"/>
          <w:tab w:val="left" w:pos="3358"/>
          <w:tab w:val="left" w:pos="4093"/>
          <w:tab w:val="left" w:pos="6027"/>
          <w:tab w:val="left" w:pos="6597"/>
          <w:tab w:val="left" w:pos="7886"/>
          <w:tab w:val="left" w:pos="8935"/>
          <w:tab w:val="left" w:pos="9594"/>
        </w:tabs>
        <w:spacing w:before="300" w:line="320" w:lineRule="exact"/>
        <w:ind w:left="105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rzi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10" w:right="602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>/o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ssori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titolo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ustodi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sorv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nut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nologi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gli impi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00" w:line="320" w:lineRule="exact"/>
        <w:ind w:left="105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stir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proofErr w:type="spellEnd"/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od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indir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pubbli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risp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iplina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vig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 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fac</w:t>
      </w:r>
      <w:r>
        <w:rPr>
          <w:rFonts w:ascii="Calibri" w:hAnsi="Calibri" w:cs="Calibri"/>
          <w:color w:val="000000"/>
          <w:sz w:val="25"/>
          <w:szCs w:val="25"/>
        </w:rPr>
        <w:t>olt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izio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pubbli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è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respons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tutti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del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orretto</w:t>
      </w:r>
      <w:proofErr w:type="spellEnd"/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dempimento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delle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40" w:line="255" w:lineRule="exact"/>
        <w:ind w:left="280" w:right="58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della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orretta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esecuzione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espress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he 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e pres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rizioni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ontenute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presente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do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umenti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 </w:t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7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258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9"/>
        </w:rPr>
        <w:t>8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3647"/>
          <w:tab w:val="left" w:pos="5237"/>
          <w:tab w:val="left" w:pos="6563"/>
          <w:tab w:val="left" w:pos="10226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nelle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norme</w:t>
      </w:r>
      <w:proofErr w:type="spellEnd"/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ivi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omunque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bili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sono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te</w:t>
      </w:r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esso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te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e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4805"/>
          <w:tab w:val="left" w:pos="8282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iute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idonee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ggiungimento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opi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  <w:t>è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respons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807"/>
          <w:tab w:val="left" w:pos="7730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gramEnd"/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pregiudizio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tura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suoi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dipendenti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onsulenti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diretta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onseguenz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doloso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olposo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suo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person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suoi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tori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dei</w:t>
      </w:r>
      <w:r>
        <w:rPr>
          <w:rFonts w:ascii="Calibri" w:hAnsi="Calibri" w:cs="Calibri"/>
          <w:color w:val="000000"/>
          <w:spacing w:val="38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suoi</w:t>
      </w:r>
      <w:proofErr w:type="spellEnd"/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usili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 in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genere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hiunque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egli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sia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gestion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ostruzione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3D023C" w:rsidRDefault="00F97558" w:rsidP="00F97558">
      <w:pPr>
        <w:spacing w:before="254" w:line="375" w:lineRule="exact"/>
        <w:ind w:right="526" w:firstLine="390"/>
        <w:jc w:val="both"/>
        <w:rPr>
          <w:rFonts w:ascii="Calibri" w:hAnsi="Calibri" w:cs="Calibri"/>
          <w:b/>
          <w:bCs/>
          <w:color w:val="000000"/>
          <w:sz w:val="25"/>
          <w:szCs w:val="25"/>
        </w:rPr>
      </w:pPr>
      <w:r>
        <w:rPr>
          <w:rFonts w:ascii="Calibri" w:hAnsi="Calibri" w:cs="Calibri"/>
          <w:b/>
          <w:bCs/>
          <w:color w:val="000000"/>
          <w:spacing w:val="22"/>
          <w:w w:val="122"/>
          <w:sz w:val="25"/>
          <w:szCs w:val="25"/>
        </w:rPr>
        <w:t>6</w:t>
      </w:r>
      <w:r>
        <w:rPr>
          <w:rFonts w:ascii="Arial" w:hAnsi="Arial" w:cs="Arial"/>
          <w:b/>
          <w:bCs/>
          <w:color w:val="000000"/>
          <w:spacing w:val="-59"/>
          <w:w w:val="125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000000"/>
          <w:spacing w:val="-8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bbli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gh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proofErr w:type="spell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proofErr w:type="gramEnd"/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pon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b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l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à</w:t>
      </w:r>
      <w:proofErr w:type="spell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b/>
          <w:bCs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nte</w:t>
      </w:r>
      <w:proofErr w:type="spellEnd"/>
    </w:p>
    <w:p w:rsidR="00BC2D08" w:rsidRDefault="00F97558" w:rsidP="003D023C">
      <w:pPr>
        <w:spacing w:before="254" w:line="375" w:lineRule="exact"/>
        <w:ind w:right="526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Competono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le seguenti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:  </w:t>
      </w:r>
    </w:p>
    <w:p w:rsidR="00BC2D08" w:rsidRDefault="00F97558" w:rsidP="00F97558">
      <w:pPr>
        <w:spacing w:before="300" w:line="320" w:lineRule="exact"/>
        <w:ind w:left="25" w:right="606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nomin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spons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6"/>
          <w:sz w:val="25"/>
          <w:szCs w:val="25"/>
        </w:rPr>
        <w:t>x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101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F97558" w:rsidP="00F97558">
      <w:pPr>
        <w:spacing w:before="360" w:line="255" w:lineRule="exact"/>
        <w:ind w:left="310" w:right="606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monitor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nte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00" w:line="320" w:lineRule="exact"/>
        <w:ind w:left="105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10" w:right="579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lib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rson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ruibili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00" w:line="320" w:lineRule="exact"/>
        <w:ind w:left="105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più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br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possibil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omunqu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risp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visti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tutt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le  </w:t>
      </w:r>
    </w:p>
    <w:p w:rsidR="00BC2D08" w:rsidRDefault="00F97558" w:rsidP="00F97558">
      <w:pPr>
        <w:spacing w:before="360" w:line="255" w:lineRule="exact"/>
        <w:ind w:left="310" w:right="606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mministr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propri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op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dotte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proofErr w:type="gramEnd"/>
      <w:r>
        <w:rPr>
          <w:rFonts w:ascii="Calibri" w:hAnsi="Calibri" w:cs="Calibri"/>
          <w:color w:val="000000"/>
          <w:spacing w:val="4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spl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dotte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titolo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 ril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io di tutti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null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dott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utilizzo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pro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dur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pacing w:val="-10"/>
          <w:sz w:val="25"/>
          <w:szCs w:val="25"/>
        </w:rPr>
        <w:t>t</w:t>
      </w:r>
      <w:proofErr w:type="spellEnd"/>
      <w:r>
        <w:rPr>
          <w:rFonts w:ascii="Calibri" w:hAnsi="Calibri" w:cs="Calibri"/>
          <w:color w:val="000000"/>
          <w:spacing w:val="-1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vist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ggi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supposti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nsi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ggi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non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hé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vol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ssist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in 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provv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397"/>
          <w:tab w:val="left" w:pos="4076"/>
          <w:tab w:val="left" w:pos="5919"/>
          <w:tab w:val="left" w:pos="6293"/>
          <w:tab w:val="left" w:pos="6877"/>
          <w:tab w:val="left" w:pos="9097"/>
          <w:tab w:val="left" w:pos="10041"/>
        </w:tabs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mministr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di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Amministr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div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BC2D08" w:rsidP="00F97558">
      <w:pPr>
        <w:spacing w:after="12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258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9"/>
        </w:rPr>
        <w:t>9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ndosi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più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br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possibil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ront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rio;  </w:t>
      </w:r>
    </w:p>
    <w:p w:rsidR="00BC2D08" w:rsidRPr="007107D3" w:rsidRDefault="00F97558" w:rsidP="00F97558">
      <w:pPr>
        <w:tabs>
          <w:tab w:val="left" w:pos="3314"/>
          <w:tab w:val="left" w:pos="8603"/>
        </w:tabs>
        <w:spacing w:before="300" w:line="320" w:lineRule="exact"/>
        <w:ind w:left="105"/>
        <w:jc w:val="both"/>
        <w:rPr>
          <w:rFonts w:ascii="Times New Roman" w:hAnsi="Times New Roman" w:cs="Times New Roman"/>
          <w:color w:val="010302"/>
        </w:rPr>
      </w:pPr>
      <w:proofErr w:type="gramStart"/>
      <w:r w:rsidRPr="007107D3">
        <w:rPr>
          <w:rFonts w:ascii="Symbol" w:hAnsi="Symbol" w:cs="Symbol"/>
          <w:color w:val="000000"/>
          <w:sz w:val="25"/>
          <w:szCs w:val="25"/>
        </w:rPr>
        <w:t></w:t>
      </w:r>
      <w:r w:rsidRPr="007107D3"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nominar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proofErr w:type="gramEnd"/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il</w:t>
      </w:r>
      <w:r w:rsidRPr="007107D3"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oll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ud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tor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i</w:t>
      </w:r>
      <w:r w:rsidRPr="007107D3"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vori</w:t>
      </w:r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di</w:t>
      </w:r>
      <w:r w:rsidRPr="007107D3"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omp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t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nz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Con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ssion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rio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rmo</w:t>
      </w:r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r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st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Pr="007107D3" w:rsidRDefault="00F97558" w:rsidP="00F97558">
      <w:pPr>
        <w:tabs>
          <w:tab w:val="left" w:pos="3412"/>
        </w:tabs>
        <w:spacing w:before="360" w:line="255" w:lineRule="exact"/>
        <w:ind w:left="310" w:right="592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 w:rsidRPr="007107D3">
        <w:rPr>
          <w:rFonts w:ascii="Calibri" w:hAnsi="Calibri" w:cs="Calibri"/>
          <w:color w:val="000000"/>
          <w:sz w:val="25"/>
          <w:szCs w:val="25"/>
        </w:rPr>
        <w:t>imp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gno</w:t>
      </w:r>
      <w:proofErr w:type="spellEnd"/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Con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nt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limit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qu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nto</w:t>
      </w:r>
      <w:r w:rsidRPr="007107D3"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più</w:t>
      </w:r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possibil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 w:rsidRPr="007107D3"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r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tivi</w:t>
      </w:r>
      <w:proofErr w:type="spellEnd"/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osti</w:t>
      </w:r>
      <w:r w:rsidRPr="007107D3"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 w:rsidRPr="007107D3">
        <w:rPr>
          <w:rFonts w:ascii="Calibri" w:hAnsi="Calibri" w:cs="Calibri"/>
          <w:color w:val="000000"/>
          <w:sz w:val="25"/>
          <w:szCs w:val="25"/>
        </w:rPr>
        <w:t>ri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Pr="007107D3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7107D3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gramStart"/>
      <w:r w:rsidRPr="007107D3">
        <w:rPr>
          <w:rFonts w:ascii="Calibri" w:hAnsi="Calibri" w:cs="Calibri"/>
          <w:color w:val="000000"/>
          <w:sz w:val="25"/>
          <w:szCs w:val="25"/>
        </w:rPr>
        <w:t>Con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ssion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rio</w:t>
      </w:r>
      <w:r w:rsidRPr="007107D3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st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sso</w:t>
      </w:r>
      <w:proofErr w:type="spellEnd"/>
      <w:proofErr w:type="gramEnd"/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omunqu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n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limit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umul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di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sp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s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ll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 w:rsidRPr="007107D3">
        <w:rPr>
          <w:rFonts w:ascii="Calibri" w:hAnsi="Calibri" w:cs="Calibri"/>
          <w:color w:val="000000"/>
          <w:sz w:val="25"/>
          <w:szCs w:val="25"/>
        </w:rPr>
        <w:t>igur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 w:rsidRPr="007107D3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dir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ttore  </w:t>
      </w:r>
    </w:p>
    <w:p w:rsidR="00BC2D08" w:rsidRPr="007107D3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7107D3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gramStart"/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s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utivo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ontr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tto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limit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pr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visto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qu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dro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onomi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</w:t>
      </w:r>
      <w:r w:rsidRPr="007107D3"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di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ui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Pi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no</w:t>
      </w:r>
      <w:r w:rsidRPr="007107D3"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ono</w:t>
      </w:r>
      <w:r w:rsidRPr="007107D3">
        <w:rPr>
          <w:rFonts w:ascii="Calibri" w:hAnsi="Calibri" w:cs="Calibri"/>
          <w:color w:val="000000"/>
          <w:spacing w:val="22"/>
          <w:sz w:val="25"/>
          <w:szCs w:val="25"/>
        </w:rPr>
        <w:t>m</w:t>
      </w:r>
      <w:r w:rsidRPr="007107D3">
        <w:rPr>
          <w:rFonts w:ascii="Calibri" w:hAnsi="Calibri" w:cs="Calibri"/>
          <w:color w:val="000000"/>
          <w:sz w:val="25"/>
          <w:szCs w:val="25"/>
        </w:rPr>
        <w:t>ico-</w:t>
      </w:r>
      <w:r w:rsidRPr="007107D3">
        <w:rPr>
          <w:rFonts w:ascii="Times New Roman" w:hAnsi="Times New Roman" w:cs="Times New Roman"/>
          <w:sz w:val="25"/>
          <w:szCs w:val="25"/>
        </w:rPr>
        <w:t xml:space="preserve"> </w:t>
      </w:r>
    </w:p>
    <w:p w:rsidR="00BC2D08" w:rsidRPr="007107D3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 w:rsidRPr="007107D3">
        <w:rPr>
          <w:rFonts w:ascii="Calibri" w:hAnsi="Calibri" w:cs="Calibri"/>
          <w:color w:val="000000"/>
          <w:sz w:val="25"/>
          <w:szCs w:val="25"/>
        </w:rPr>
        <w:t>Fin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nzi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lleg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to</w:t>
      </w:r>
      <w:proofErr w:type="gramEnd"/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sub All</w:t>
      </w:r>
      <w:r w:rsidRPr="007107D3"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 w:rsidRPr="007107D3">
        <w:rPr>
          <w:rFonts w:ascii="Calibri" w:hAnsi="Calibri" w:cs="Calibri"/>
          <w:color w:val="000000"/>
          <w:sz w:val="25"/>
          <w:szCs w:val="25"/>
        </w:rPr>
        <w:t>to 2;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z w:val="25"/>
          <w:szCs w:val="25"/>
        </w:rPr>
        <w:t>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 xml:space="preserve">ermo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ree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intervento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per la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esso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dovrà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vere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luogo</w:t>
      </w:r>
      <w:proofErr w:type="spell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oltre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45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</w:t>
      </w:r>
      <w:r>
        <w:rPr>
          <w:rFonts w:ascii="Calibri" w:hAnsi="Calibri" w:cs="Calibri"/>
          <w:color w:val="000000"/>
          <w:sz w:val="25"/>
          <w:szCs w:val="25"/>
        </w:rPr>
        <w:t>inque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orrenti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sottos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red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tto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verb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ddittorio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nel 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5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eventu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e/o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etti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565"/>
          <w:tab w:val="left" w:pos="4064"/>
          <w:tab w:val="left" w:pos="6097"/>
          <w:tab w:val="left" w:pos="8079"/>
          <w:tab w:val="left" w:pos="9037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oneri</w:t>
      </w:r>
      <w:proofErr w:type="spellEnd"/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ompetenz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lvi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rim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nendo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vori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ed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vizi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</w:t>
      </w:r>
      <w:r>
        <w:rPr>
          <w:rFonts w:ascii="Calibri" w:hAnsi="Calibri" w:cs="Calibri"/>
          <w:color w:val="000000"/>
          <w:sz w:val="25"/>
          <w:szCs w:val="25"/>
        </w:rPr>
        <w:t>ulti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lati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7107D3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</w:t>
      </w:r>
      <w:r w:rsidRPr="007107D3">
        <w:rPr>
          <w:rFonts w:ascii="Calibri" w:hAnsi="Calibri" w:cs="Calibri"/>
          <w:color w:val="000000"/>
          <w:sz w:val="25"/>
          <w:szCs w:val="25"/>
        </w:rPr>
        <w:t>.</w:t>
      </w:r>
      <w:r w:rsidRPr="007107D3"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 w:rsidRPr="007107D3">
        <w:rPr>
          <w:rFonts w:ascii="Calibri" w:hAnsi="Calibri" w:cs="Calibri"/>
          <w:color w:val="000000"/>
          <w:sz w:val="25"/>
          <w:szCs w:val="25"/>
        </w:rPr>
        <w:t>Con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è</w:t>
      </w:r>
      <w:proofErr w:type="gram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respons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bile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pregiudizio</w:t>
      </w:r>
      <w:proofErr w:type="spellEnd"/>
      <w:r w:rsidRPr="007107D3"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di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qu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lsi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 w:rsidRPr="007107D3"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tura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 w:rsidRPr="007107D3">
        <w:rPr>
          <w:rFonts w:ascii="Calibri" w:hAnsi="Calibri" w:cs="Calibri"/>
          <w:color w:val="000000"/>
          <w:sz w:val="25"/>
          <w:szCs w:val="25"/>
        </w:rPr>
        <w:t>us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lle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su</w:t>
      </w:r>
      <w:r w:rsidRPr="007107D3"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80" w:right="58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ttività</w:t>
      </w:r>
      <w:proofErr w:type="spellEnd"/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he</w:t>
      </w:r>
      <w:proofErr w:type="gram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per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f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doloso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o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olposo</w:t>
      </w:r>
      <w:proofErr w:type="spellEnd"/>
      <w:r w:rsidRPr="007107D3"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dei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suoi</w:t>
      </w:r>
      <w:proofErr w:type="spellEnd"/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dipendenti</w:t>
      </w:r>
      <w:proofErr w:type="spellEnd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oll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bor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tori</w:t>
      </w:r>
      <w:proofErr w:type="spellEnd"/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o</w:t>
      </w:r>
      <w:r w:rsidRPr="007107D3">
        <w:rPr>
          <w:rFonts w:ascii="Calibri" w:hAnsi="Calibri" w:cs="Calibri"/>
          <w:color w:val="000000"/>
          <w:spacing w:val="3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usili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158"/>
          <w:tab w:val="left" w:pos="6258"/>
          <w:tab w:val="left" w:pos="9834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suoi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dipendenti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o</w:t>
      </w:r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usili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l'intera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della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lvo 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ttuito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 tem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revo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e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dempim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ove</w:t>
      </w:r>
      <w:proofErr w:type="spellEnd"/>
      <w:proofErr w:type="gramEnd"/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degli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impegni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ssunti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7540"/>
          <w:tab w:val="left" w:pos="10238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sensi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6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omporti</w:t>
      </w:r>
      <w:proofErr w:type="spellEnd"/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lesione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quilibrio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nziario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il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diritto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riequilibrio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termini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essi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ttuiti</w:t>
      </w:r>
      <w:proofErr w:type="spellEnd"/>
      <w:r>
        <w:rPr>
          <w:rFonts w:ascii="Calibri" w:hAnsi="Calibri" w:cs="Calibri"/>
          <w:color w:val="000000"/>
          <w:spacing w:val="2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pacing w:val="22"/>
          <w:w w:val="122"/>
          <w:sz w:val="25"/>
          <w:szCs w:val="25"/>
        </w:rPr>
        <w:t>7</w:t>
      </w:r>
      <w:r>
        <w:rPr>
          <w:rFonts w:ascii="Arial" w:hAnsi="Arial" w:cs="Arial"/>
          <w:b/>
          <w:bCs/>
          <w:color w:val="000000"/>
          <w:spacing w:val="-59"/>
          <w:w w:val="125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b/>
          <w:bCs/>
          <w:color w:val="000000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scr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z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z w:val="25"/>
          <w:szCs w:val="25"/>
        </w:rPr>
        <w:t>s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b/>
          <w:bCs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ll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g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st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e  </w:t>
      </w:r>
    </w:p>
    <w:p w:rsidR="00BC2D08" w:rsidRDefault="00F97558" w:rsidP="00F97558">
      <w:pPr>
        <w:spacing w:before="8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utilizzo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opere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nuova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7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dedotti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1</w:t>
      </w:r>
      <w:r>
        <w:rPr>
          <w:rFonts w:ascii="Calibri" w:hAnsi="Calibri" w:cs="Calibri"/>
          <w:color w:val="000000"/>
          <w:spacing w:val="-9"/>
        </w:rPr>
        <w:t>0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vere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inizio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dopo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pprov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provvisorio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oper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stesse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proofErr w:type="gramEnd"/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regol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ovvero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edentemente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previa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982"/>
          <w:tab w:val="left" w:pos="5420"/>
          <w:tab w:val="left" w:pos="8350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</w:t>
      </w:r>
      <w:r>
        <w:rPr>
          <w:rFonts w:ascii="Calibri" w:hAnsi="Calibri" w:cs="Calibri"/>
          <w:color w:val="000000"/>
          <w:sz w:val="25"/>
          <w:szCs w:val="25"/>
        </w:rPr>
        <w:t>quisizione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</w:t>
      </w:r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  <w:t>di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ssenso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</w:t>
      </w:r>
      <w:r>
        <w:rPr>
          <w:rFonts w:ascii="Calibri" w:hAnsi="Calibri" w:cs="Calibri"/>
          <w:color w:val="000000"/>
          <w:sz w:val="25"/>
          <w:szCs w:val="25"/>
        </w:rPr>
        <w:t>orrente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 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utilizzo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661"/>
          <w:tab w:val="left" w:pos="1666"/>
          <w:tab w:val="left" w:pos="2042"/>
          <w:tab w:val="left" w:pos="3153"/>
          <w:tab w:val="left" w:pos="4491"/>
          <w:tab w:val="left" w:pos="5045"/>
          <w:tab w:val="left" w:pos="6140"/>
          <w:tab w:val="left" w:pos="7757"/>
          <w:tab w:val="left" w:pos="8215"/>
          <w:tab w:val="left" w:pos="10017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servizio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di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gestione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è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</w:t>
      </w:r>
      <w:r>
        <w:rPr>
          <w:rFonts w:ascii="Calibri" w:hAnsi="Calibri" w:cs="Calibri"/>
          <w:color w:val="000000"/>
          <w:sz w:val="25"/>
          <w:szCs w:val="25"/>
        </w:rPr>
        <w:t>fid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lle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</w:t>
      </w:r>
      <w:r>
        <w:rPr>
          <w:rFonts w:ascii="Calibri" w:hAnsi="Calibri" w:cs="Calibri"/>
          <w:color w:val="000000"/>
          <w:sz w:val="25"/>
          <w:szCs w:val="25"/>
        </w:rPr>
        <w:t>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org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ed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imprenditori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del  </w:t>
      </w:r>
    </w:p>
    <w:p w:rsidR="00BC2D08" w:rsidRDefault="00F97558" w:rsidP="00F97558">
      <w:pPr>
        <w:spacing w:before="360" w:line="255" w:lineRule="exact"/>
        <w:ind w:left="280" w:right="595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pacing w:val="-6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impegna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svilupparle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perseguendo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equilibrio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nziario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degli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investimenti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onnessa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è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puntu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lmente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ritto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llegata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Spe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tteristi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servizio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>
        <w:rPr>
          <w:rFonts w:ascii="Calibri" w:hAnsi="Calibri" w:cs="Calibri"/>
          <w:color w:val="000000"/>
          <w:sz w:val="25"/>
          <w:szCs w:val="25"/>
        </w:rPr>
        <w:t>All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2</w:t>
      </w:r>
      <w:r>
        <w:rPr>
          <w:rFonts w:ascii="Calibri" w:hAnsi="Calibri" w:cs="Calibri"/>
          <w:color w:val="000000"/>
          <w:spacing w:val="24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ontiene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le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651"/>
          <w:tab w:val="left" w:pos="6442"/>
          <w:tab w:val="left" w:pos="8680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 xml:space="preserve">zioni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illustr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tivamente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e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tivamente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lo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svolgimento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delle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nel tempo e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ostituis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 do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umento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erimento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rinviano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Pr="00BC6015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 xml:space="preserve">per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 xml:space="preserve">iò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 xml:space="preserve">he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oncerne</w:t>
      </w:r>
      <w:proofErr w:type="spell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proofErr w:type="gramStart"/>
      <w:r w:rsidRPr="00BC6015">
        <w:rPr>
          <w:rFonts w:ascii="Calibri" w:hAnsi="Calibri" w:cs="Calibri"/>
          <w:sz w:val="25"/>
          <w:szCs w:val="25"/>
        </w:rPr>
        <w:t>regol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ment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zione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proofErr w:type="gramEnd"/>
      <w:r w:rsidRPr="00BC6015">
        <w:rPr>
          <w:rFonts w:ascii="Calibri" w:hAnsi="Calibri" w:cs="Calibri"/>
          <w:sz w:val="25"/>
          <w:szCs w:val="25"/>
        </w:rPr>
        <w:t xml:space="preserve"> 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le servizio</w:t>
      </w:r>
      <w:r w:rsidRPr="00BC6015">
        <w:rPr>
          <w:rFonts w:ascii="Calibri" w:hAnsi="Calibri" w:cs="Calibri"/>
          <w:spacing w:val="-3"/>
          <w:sz w:val="25"/>
          <w:szCs w:val="25"/>
        </w:rPr>
        <w:t>.</w:t>
      </w:r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BC2D08" w:rsidP="00F97558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94" w:lineRule="exact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3.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5"/>
          <w:sz w:val="25"/>
          <w:szCs w:val="25"/>
        </w:rPr>
        <w:t>I</w:t>
      </w:r>
      <w:r w:rsidRPr="00BC6015">
        <w:rPr>
          <w:rFonts w:ascii="Calibri" w:hAnsi="Calibri" w:cs="Calibri"/>
          <w:sz w:val="25"/>
          <w:szCs w:val="25"/>
        </w:rPr>
        <w:t>l servizio</w:t>
      </w:r>
      <w:r w:rsidRPr="00BC6015">
        <w:rPr>
          <w:rFonts w:ascii="Calibri" w:hAnsi="Calibri" w:cs="Calibri"/>
          <w:spacing w:val="2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di gestione del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in </w:t>
      </w:r>
      <w:proofErr w:type="spellStart"/>
      <w:r w:rsidRPr="00BC6015">
        <w:rPr>
          <w:rFonts w:ascii="Calibri" w:hAnsi="Calibri" w:cs="Calibri"/>
          <w:sz w:val="25"/>
          <w:szCs w:val="25"/>
        </w:rPr>
        <w:t>ogni</w:t>
      </w:r>
      <w:proofErr w:type="spellEnd"/>
      <w:r w:rsidRPr="00BC6015">
        <w:rPr>
          <w:rFonts w:ascii="Calibri" w:hAnsi="Calibri" w:cs="Calibri"/>
          <w:spacing w:val="38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so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prevede</w:t>
      </w:r>
      <w:proofErr w:type="spellEnd"/>
      <w:r w:rsidRPr="00BC6015">
        <w:rPr>
          <w:rFonts w:ascii="Calibri" w:hAnsi="Calibri" w:cs="Calibri"/>
          <w:spacing w:val="21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di 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ssim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z w:val="25"/>
          <w:szCs w:val="25"/>
        </w:rPr>
        <w:t>org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nizz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zion</w:t>
      </w:r>
      <w:r w:rsidRPr="00BC6015">
        <w:rPr>
          <w:rFonts w:ascii="Calibri" w:hAnsi="Calibri" w:cs="Calibri"/>
          <w:spacing w:val="22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F97558" w:rsidP="00F97558">
      <w:pPr>
        <w:spacing w:before="360" w:line="255" w:lineRule="exact"/>
        <w:ind w:left="360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 xml:space="preserve">delle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ttivit</w:t>
      </w:r>
      <w:r w:rsidRPr="00BC6015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di </w:t>
      </w:r>
      <w:proofErr w:type="spellStart"/>
      <w:r w:rsidRPr="00BC6015">
        <w:rPr>
          <w:rFonts w:ascii="Calibri" w:hAnsi="Calibri" w:cs="Calibri"/>
          <w:sz w:val="25"/>
          <w:szCs w:val="25"/>
        </w:rPr>
        <w:t>seguito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indi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te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titolo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esempli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tivo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:  </w:t>
      </w:r>
    </w:p>
    <w:p w:rsidR="00BC2D08" w:rsidRPr="00BC6015" w:rsidRDefault="00F97558" w:rsidP="00F97558">
      <w:pPr>
        <w:spacing w:before="300" w:line="320" w:lineRule="exact"/>
        <w:ind w:left="105"/>
        <w:jc w:val="both"/>
        <w:rPr>
          <w:rFonts w:ascii="Times New Roman" w:hAnsi="Times New Roman" w:cs="Times New Roman"/>
        </w:rPr>
      </w:pPr>
      <w:proofErr w:type="gramStart"/>
      <w:r w:rsidRPr="00BC6015">
        <w:rPr>
          <w:rFonts w:ascii="Symbol" w:hAnsi="Symbol" w:cs="Symbol"/>
          <w:sz w:val="25"/>
          <w:szCs w:val="25"/>
        </w:rPr>
        <w:t>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s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uol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proofErr w:type="gramEnd"/>
      <w:r w:rsidRPr="00BC6015">
        <w:rPr>
          <w:rFonts w:ascii="Calibri" w:hAnsi="Calibri" w:cs="Calibri"/>
          <w:sz w:val="25"/>
          <w:szCs w:val="25"/>
        </w:rPr>
        <w:t xml:space="preserve"> p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l;  </w:t>
      </w:r>
    </w:p>
    <w:p w:rsidR="00BC2D08" w:rsidRDefault="00F97558" w:rsidP="00F97558">
      <w:pPr>
        <w:spacing w:before="300" w:line="320" w:lineRule="exact"/>
        <w:ind w:left="105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proposta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pubbli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ludi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r>
        <w:rPr>
          <w:rFonts w:ascii="Calibri" w:hAnsi="Calibri" w:cs="Calibri"/>
          <w:color w:val="000000"/>
          <w:sz w:val="25"/>
          <w:szCs w:val="25"/>
        </w:rPr>
        <w:t>motori</w:t>
      </w:r>
      <w:r>
        <w:rPr>
          <w:rFonts w:ascii="Calibri" w:hAnsi="Calibri" w:cs="Calibri"/>
          <w:color w:val="000000"/>
          <w:spacing w:val="-6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 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l;  </w:t>
      </w:r>
    </w:p>
    <w:p w:rsidR="00BC2D08" w:rsidRDefault="00F97558" w:rsidP="00F97558">
      <w:pPr>
        <w:spacing w:before="300" w:line="320" w:lineRule="exact"/>
        <w:ind w:left="105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gonisti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gonisti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é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gonisti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tabs>
          <w:tab w:val="left" w:pos="4593"/>
        </w:tabs>
        <w:spacing w:before="300" w:line="320" w:lineRule="exact"/>
        <w:ind w:left="25" w:right="607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Symbol" w:hAnsi="Symbol" w:cs="Symbol"/>
          <w:color w:val="000000"/>
          <w:sz w:val="25"/>
          <w:szCs w:val="25"/>
        </w:rPr>
        <w:t>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ult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riori</w:t>
      </w:r>
      <w:proofErr w:type="spellEnd"/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ntri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“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 xml:space="preserve">mp”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ntri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stivi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ludi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motori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/o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Pr="00BC6015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iplina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sportiv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 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l;  </w:t>
      </w:r>
    </w:p>
    <w:p w:rsidR="00BC2D08" w:rsidRPr="00BC6015" w:rsidRDefault="00F97558" w:rsidP="00F97558">
      <w:pPr>
        <w:spacing w:before="300" w:line="320" w:lineRule="exact"/>
        <w:ind w:left="105"/>
        <w:jc w:val="both"/>
        <w:rPr>
          <w:rFonts w:ascii="Times New Roman" w:hAnsi="Times New Roman" w:cs="Times New Roman"/>
        </w:rPr>
      </w:pPr>
      <w:proofErr w:type="gramStart"/>
      <w:r w:rsidRPr="00BC6015">
        <w:rPr>
          <w:rFonts w:ascii="Symbol" w:hAnsi="Symbol" w:cs="Symbol"/>
          <w:sz w:val="25"/>
          <w:szCs w:val="25"/>
        </w:rPr>
        <w:t>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ttivit</w:t>
      </w:r>
      <w:r w:rsidRPr="00BC6015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proofErr w:type="gramEnd"/>
      <w:r w:rsidRPr="00BC6015">
        <w:rPr>
          <w:rFonts w:ascii="Calibri" w:hAnsi="Calibri" w:cs="Calibri"/>
          <w:sz w:val="25"/>
          <w:szCs w:val="25"/>
        </w:rPr>
        <w:t xml:space="preserve"> 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 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s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uol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ttivit</w:t>
      </w:r>
      <w:r w:rsidRPr="00BC6015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motori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rz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ttivit</w:t>
      </w:r>
      <w:r w:rsidRPr="00BC6015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BC6015">
        <w:rPr>
          <w:rFonts w:ascii="Calibri" w:hAnsi="Calibri" w:cs="Calibri"/>
          <w:spacing w:val="-13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rivol</w:t>
      </w:r>
      <w:r w:rsidRPr="00BC6015">
        <w:rPr>
          <w:rFonts w:ascii="Calibri" w:hAnsi="Calibri" w:cs="Calibri"/>
          <w:spacing w:val="26"/>
          <w:sz w:val="25"/>
          <w:szCs w:val="25"/>
        </w:rPr>
        <w:t>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i </w:t>
      </w:r>
      <w:proofErr w:type="spellStart"/>
      <w:r w:rsidRPr="00BC6015">
        <w:rPr>
          <w:rFonts w:ascii="Calibri" w:hAnsi="Calibri" w:cs="Calibri"/>
          <w:sz w:val="25"/>
          <w:szCs w:val="25"/>
        </w:rPr>
        <w:t>dis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bili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;  </w:t>
      </w:r>
    </w:p>
    <w:p w:rsidR="00BC2D08" w:rsidRPr="00BC6015" w:rsidRDefault="00F97558" w:rsidP="00F97558">
      <w:pPr>
        <w:spacing w:before="280" w:line="320" w:lineRule="exact"/>
        <w:ind w:left="25" w:right="609"/>
        <w:jc w:val="both"/>
        <w:rPr>
          <w:rFonts w:ascii="Times New Roman" w:hAnsi="Times New Roman" w:cs="Times New Roman"/>
        </w:rPr>
      </w:pPr>
      <w:proofErr w:type="gramStart"/>
      <w:r w:rsidRPr="00BC6015">
        <w:rPr>
          <w:rFonts w:ascii="Symbol" w:hAnsi="Symbol" w:cs="Symbol"/>
          <w:sz w:val="25"/>
          <w:szCs w:val="25"/>
        </w:rPr>
        <w:t>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in</w:t>
      </w:r>
      <w:proofErr w:type="gram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g</w:t>
      </w:r>
      <w:r w:rsidRPr="00BC6015">
        <w:rPr>
          <w:rFonts w:ascii="Calibri" w:hAnsi="Calibri" w:cs="Calibri"/>
          <w:spacing w:val="-8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promozion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sviluppo</w:t>
      </w:r>
      <w:proofErr w:type="spellEnd"/>
      <w:r w:rsidRPr="00BC6015">
        <w:rPr>
          <w:rFonts w:ascii="Calibri" w:hAnsi="Calibri" w:cs="Calibri"/>
          <w:spacing w:val="-1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di </w:t>
      </w:r>
      <w:proofErr w:type="spellStart"/>
      <w:r w:rsidRPr="00BC6015">
        <w:rPr>
          <w:rFonts w:ascii="Calibri" w:hAnsi="Calibri" w:cs="Calibri"/>
          <w:sz w:val="25"/>
          <w:szCs w:val="25"/>
        </w:rPr>
        <w:t>ogni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ltr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dis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iplin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sportiv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omp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tibil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 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struttur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</w:rPr>
      </w:pP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aff</w:t>
      </w:r>
      <w:r w:rsidRPr="00BC6015">
        <w:rPr>
          <w:rFonts w:ascii="Calibri" w:hAnsi="Calibri" w:cs="Calibri"/>
          <w:sz w:val="25"/>
          <w:szCs w:val="25"/>
        </w:rPr>
        <w:t>id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in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ssion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.  </w:t>
      </w:r>
    </w:p>
    <w:p w:rsidR="00BC2D08" w:rsidRPr="00BC6015" w:rsidRDefault="00BC2D08" w:rsidP="00F97558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tabs>
          <w:tab w:val="left" w:pos="2413"/>
        </w:tabs>
        <w:spacing w:line="294" w:lineRule="exact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4.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5"/>
          <w:sz w:val="25"/>
          <w:szCs w:val="25"/>
        </w:rPr>
        <w:t>I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ession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rio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proofErr w:type="gramStart"/>
      <w:r w:rsidRPr="00BC6015">
        <w:rPr>
          <w:rFonts w:ascii="Calibri" w:hAnsi="Calibri" w:cs="Calibri"/>
          <w:sz w:val="25"/>
          <w:szCs w:val="25"/>
        </w:rPr>
        <w:t>inoltre</w:t>
      </w:r>
      <w:proofErr w:type="spellEnd"/>
      <w:r w:rsidRPr="00BC6015">
        <w:rPr>
          <w:rFonts w:ascii="Calibri" w:hAnsi="Calibri" w:cs="Calibri"/>
          <w:sz w:val="25"/>
          <w:szCs w:val="25"/>
        </w:rPr>
        <w:t>,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nell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z w:val="25"/>
          <w:szCs w:val="25"/>
        </w:rPr>
        <w:t>esplet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mento</w:t>
      </w:r>
      <w:proofErr w:type="spellEnd"/>
      <w:proofErr w:type="gramEnd"/>
      <w:r w:rsidRPr="00BC6015">
        <w:rPr>
          <w:rFonts w:ascii="Calibri" w:hAnsi="Calibri" w:cs="Calibri"/>
          <w:spacing w:val="2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del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servizio</w:t>
      </w:r>
      <w:r w:rsidRPr="00BC6015">
        <w:rPr>
          <w:rFonts w:ascii="Calibri" w:hAnsi="Calibri" w:cs="Calibri"/>
          <w:spacing w:val="4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gestione</w:t>
      </w:r>
      <w:r w:rsidRPr="00BC6015">
        <w:rPr>
          <w:rFonts w:ascii="Calibri" w:hAnsi="Calibri" w:cs="Calibri"/>
          <w:spacing w:val="4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del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z w:val="25"/>
          <w:szCs w:val="25"/>
        </w:rPr>
        <w:t xml:space="preserve">,  </w:t>
      </w:r>
    </w:p>
    <w:p w:rsidR="00BC2D08" w:rsidRDefault="00BC2D08" w:rsidP="00F97558">
      <w:pPr>
        <w:spacing w:after="25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1</w:t>
      </w:r>
      <w:r>
        <w:rPr>
          <w:rFonts w:ascii="Calibri" w:hAnsi="Calibri" w:cs="Calibri"/>
          <w:color w:val="000000"/>
          <w:spacing w:val="-9"/>
        </w:rPr>
        <w:t>1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fac</w:t>
      </w:r>
      <w:r>
        <w:rPr>
          <w:rFonts w:ascii="Calibri" w:hAnsi="Calibri" w:cs="Calibri"/>
          <w:color w:val="000000"/>
          <w:sz w:val="25"/>
          <w:szCs w:val="25"/>
        </w:rPr>
        <w:t>olt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previst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Spe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tteristich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del servizio e 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gestione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gener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ulteriore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tibile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destin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medesimo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Centro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strutture,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onsentir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843"/>
          <w:tab w:val="left" w:pos="4205"/>
          <w:tab w:val="left" w:pos="7326"/>
          <w:tab w:val="left" w:pos="8500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erogazione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servizi</w:t>
      </w:r>
      <w:proofErr w:type="spellEnd"/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essori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lusi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quelli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miglior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516"/>
          <w:tab w:val="left" w:pos="1967"/>
          <w:tab w:val="left" w:pos="2732"/>
          <w:tab w:val="left" w:pos="3438"/>
          <w:tab w:val="left" w:pos="4295"/>
          <w:tab w:val="left" w:pos="5076"/>
          <w:tab w:val="left" w:pos="5391"/>
          <w:tab w:val="left" w:pos="6157"/>
          <w:tab w:val="left" w:pos="6923"/>
          <w:tab w:val="left" w:pos="8846"/>
          <w:tab w:val="left" w:pos="9146"/>
          <w:tab w:val="left" w:pos="10152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ruizione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da </w:t>
      </w:r>
      <w:r>
        <w:rPr>
          <w:rFonts w:ascii="Calibri" w:hAnsi="Calibri" w:cs="Calibri"/>
          <w:color w:val="000000"/>
          <w:sz w:val="25"/>
          <w:szCs w:val="25"/>
        </w:rPr>
        <w:tab/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rte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degli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utenti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li,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titolo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esempli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il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servizio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somministr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limenti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bev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servizio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vendita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sportivo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oltre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il servizio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oglienza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eption.  </w:t>
      </w:r>
    </w:p>
    <w:p w:rsidR="00BC2D08" w:rsidRPr="00BC6015" w:rsidRDefault="00BC2D08" w:rsidP="00F97558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94" w:lineRule="exact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5.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5"/>
          <w:sz w:val="25"/>
          <w:szCs w:val="25"/>
        </w:rPr>
        <w:t>I</w:t>
      </w:r>
      <w:r w:rsidRPr="00BC6015">
        <w:rPr>
          <w:rFonts w:ascii="Calibri" w:hAnsi="Calibri" w:cs="Calibri"/>
          <w:sz w:val="25"/>
          <w:szCs w:val="25"/>
        </w:rPr>
        <w:t xml:space="preserve">l </w:t>
      </w:r>
      <w:proofErr w:type="gramStart"/>
      <w:r w:rsidRPr="00BC6015">
        <w:rPr>
          <w:rFonts w:ascii="Calibri" w:hAnsi="Calibri" w:cs="Calibri"/>
          <w:sz w:val="25"/>
          <w:szCs w:val="25"/>
        </w:rPr>
        <w:t>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ession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rio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si</w:t>
      </w:r>
      <w:proofErr w:type="spellEnd"/>
      <w:proofErr w:type="gramEnd"/>
      <w:r w:rsidRPr="00BC6015">
        <w:rPr>
          <w:rFonts w:ascii="Calibri" w:hAnsi="Calibri" w:cs="Calibri"/>
          <w:spacing w:val="-13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riserv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pacing w:val="35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fac</w:t>
      </w:r>
      <w:r w:rsidRPr="00BC6015">
        <w:rPr>
          <w:rFonts w:ascii="Calibri" w:hAnsi="Calibri" w:cs="Calibri"/>
          <w:sz w:val="25"/>
          <w:szCs w:val="25"/>
        </w:rPr>
        <w:t>oltà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di </w:t>
      </w:r>
      <w:proofErr w:type="spellStart"/>
      <w:r w:rsidRPr="00BC6015">
        <w:rPr>
          <w:rFonts w:ascii="Calibri" w:hAnsi="Calibri" w:cs="Calibri"/>
          <w:sz w:val="25"/>
          <w:szCs w:val="25"/>
        </w:rPr>
        <w:t>modi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re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previo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ssenso</w:t>
      </w:r>
      <w:proofErr w:type="spellEnd"/>
      <w:r w:rsidRPr="00BC6015">
        <w:rPr>
          <w:rFonts w:ascii="Calibri" w:hAnsi="Calibri" w:cs="Calibri"/>
          <w:spacing w:val="36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del Comune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le mod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lità  </w:t>
      </w:r>
    </w:p>
    <w:p w:rsidR="00BC2D08" w:rsidRPr="00BC6015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proofErr w:type="gramStart"/>
      <w:r w:rsidRPr="00BC6015">
        <w:rPr>
          <w:rFonts w:ascii="Calibri" w:hAnsi="Calibri" w:cs="Calibri"/>
          <w:sz w:val="25"/>
          <w:szCs w:val="25"/>
        </w:rPr>
        <w:t>erogazione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del</w:t>
      </w:r>
      <w:proofErr w:type="gram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servizio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e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dell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gestione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del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fine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soddisf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re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nuo</w:t>
      </w:r>
      <w:r w:rsidRPr="00BC6015">
        <w:rPr>
          <w:rFonts w:ascii="Calibri" w:hAnsi="Calibri" w:cs="Calibri"/>
          <w:spacing w:val="21"/>
          <w:sz w:val="25"/>
          <w:szCs w:val="25"/>
        </w:rPr>
        <w:t>v</w:t>
      </w:r>
      <w:r w:rsidRPr="00BC6015">
        <w:rPr>
          <w:rFonts w:ascii="Calibri" w:hAnsi="Calibri" w:cs="Calibri"/>
          <w:sz w:val="25"/>
          <w:szCs w:val="25"/>
        </w:rPr>
        <w:t>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BC6015">
        <w:rPr>
          <w:rFonts w:ascii="Calibri" w:hAnsi="Calibri" w:cs="Calibri"/>
          <w:sz w:val="25"/>
          <w:szCs w:val="25"/>
        </w:rPr>
        <w:t>bisogni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degli</w:t>
      </w:r>
      <w:proofErr w:type="gram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utenti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sopr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vvenuti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nel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orso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dell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z w:val="25"/>
          <w:szCs w:val="25"/>
        </w:rPr>
        <w:t>esplet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mento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dell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essione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essendo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fa</w:t>
      </w:r>
      <w:r w:rsidRPr="00BC6015">
        <w:rPr>
          <w:rFonts w:ascii="Calibri" w:hAnsi="Calibri" w:cs="Calibri"/>
          <w:sz w:val="25"/>
          <w:szCs w:val="25"/>
        </w:rPr>
        <w:t>tta</w:t>
      </w:r>
      <w:proofErr w:type="spell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s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lv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he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per 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fa</w:t>
      </w:r>
      <w:r w:rsidRPr="00BC6015">
        <w:rPr>
          <w:rFonts w:ascii="Calibri" w:hAnsi="Calibri" w:cs="Calibri"/>
          <w:sz w:val="25"/>
          <w:szCs w:val="25"/>
        </w:rPr>
        <w:t>se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di gestione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proofErr w:type="gramStart"/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ppli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zione</w:t>
      </w:r>
      <w:proofErr w:type="spell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26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lle</w:t>
      </w:r>
      <w:proofErr w:type="gramEnd"/>
      <w:r w:rsidRPr="00BC6015">
        <w:rPr>
          <w:rFonts w:ascii="Calibri" w:hAnsi="Calibri" w:cs="Calibri"/>
          <w:sz w:val="25"/>
          <w:szCs w:val="25"/>
        </w:rPr>
        <w:t xml:space="preserve"> disposizioni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ui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rt</w:t>
      </w:r>
      <w:r w:rsidRPr="00BC6015">
        <w:rPr>
          <w:rFonts w:ascii="Calibri" w:hAnsi="Calibri" w:cs="Calibri"/>
          <w:spacing w:val="-5"/>
          <w:sz w:val="25"/>
          <w:szCs w:val="25"/>
        </w:rPr>
        <w:t>.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17</w:t>
      </w:r>
      <w:r w:rsidRPr="00BC6015">
        <w:rPr>
          <w:rFonts w:ascii="Calibri" w:hAnsi="Calibri" w:cs="Calibri"/>
          <w:spacing w:val="20"/>
          <w:sz w:val="25"/>
          <w:szCs w:val="25"/>
        </w:rPr>
        <w:t>5</w:t>
      </w:r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del Codi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 xml:space="preserve">e.  </w:t>
      </w:r>
    </w:p>
    <w:p w:rsidR="00BC2D08" w:rsidRPr="00BC6015" w:rsidRDefault="00BC2D08" w:rsidP="00F97558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tabs>
          <w:tab w:val="left" w:pos="2592"/>
          <w:tab w:val="left" w:pos="3131"/>
          <w:tab w:val="left" w:pos="4149"/>
          <w:tab w:val="left" w:pos="4553"/>
          <w:tab w:val="left" w:pos="5692"/>
          <w:tab w:val="left" w:pos="6231"/>
          <w:tab w:val="left" w:pos="7209"/>
          <w:tab w:val="left" w:pos="8393"/>
          <w:tab w:val="left" w:pos="8797"/>
          <w:tab w:val="left" w:pos="9472"/>
          <w:tab w:val="left" w:pos="10237"/>
        </w:tabs>
        <w:spacing w:line="294" w:lineRule="exact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6.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Nell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z w:val="25"/>
          <w:szCs w:val="25"/>
        </w:rPr>
        <w:t>esplet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mento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  <w:t xml:space="preserve">del </w:t>
      </w:r>
      <w:r w:rsidRPr="00BC6015">
        <w:rPr>
          <w:rFonts w:ascii="Calibri" w:hAnsi="Calibri" w:cs="Calibri"/>
          <w:sz w:val="25"/>
          <w:szCs w:val="25"/>
        </w:rPr>
        <w:tab/>
        <w:t xml:space="preserve">servizio </w:t>
      </w:r>
      <w:r w:rsidRPr="00BC6015">
        <w:rPr>
          <w:rFonts w:ascii="Calibri" w:hAnsi="Calibri" w:cs="Calibri"/>
          <w:sz w:val="25"/>
          <w:szCs w:val="25"/>
        </w:rPr>
        <w:tab/>
        <w:t xml:space="preserve">di </w:t>
      </w:r>
      <w:r w:rsidRPr="00BC6015">
        <w:rPr>
          <w:rFonts w:ascii="Calibri" w:hAnsi="Calibri" w:cs="Calibri"/>
          <w:sz w:val="25"/>
          <w:szCs w:val="25"/>
        </w:rPr>
        <w:tab/>
        <w:t xml:space="preserve">gestione </w:t>
      </w:r>
      <w:r w:rsidRPr="00BC6015">
        <w:rPr>
          <w:rFonts w:ascii="Calibri" w:hAnsi="Calibri" w:cs="Calibri"/>
          <w:sz w:val="25"/>
          <w:szCs w:val="25"/>
        </w:rPr>
        <w:tab/>
        <w:t xml:space="preserve">del </w:t>
      </w:r>
      <w:r w:rsidRPr="00BC6015">
        <w:rPr>
          <w:rFonts w:ascii="Calibri" w:hAnsi="Calibri" w:cs="Calibri"/>
          <w:sz w:val="25"/>
          <w:szCs w:val="25"/>
        </w:rPr>
        <w:tab/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  <w:t xml:space="preserve">in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z w:val="25"/>
          <w:szCs w:val="25"/>
        </w:rPr>
        <w:t>ogni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so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  <w:t xml:space="preserve">il  </w:t>
      </w:r>
    </w:p>
    <w:p w:rsidR="00BC2D08" w:rsidRDefault="00F97558" w:rsidP="00F97558">
      <w:pPr>
        <w:tabs>
          <w:tab w:val="left" w:pos="2093"/>
          <w:tab w:val="left" w:pos="3290"/>
          <w:tab w:val="left" w:pos="5192"/>
          <w:tab w:val="left" w:pos="6509"/>
          <w:tab w:val="left" w:pos="7618"/>
          <w:tab w:val="left" w:pos="9070"/>
        </w:tabs>
        <w:spacing w:before="360" w:line="255" w:lineRule="exact"/>
        <w:ind w:left="280" w:right="608"/>
        <w:jc w:val="both"/>
        <w:rPr>
          <w:rFonts w:ascii="Times New Roman" w:hAnsi="Times New Roman" w:cs="Times New Roman"/>
          <w:color w:val="010302"/>
        </w:rPr>
      </w:pPr>
      <w:r w:rsidRPr="00BC6015">
        <w:rPr>
          <w:rFonts w:ascii="Calibri" w:hAnsi="Calibri" w:cs="Calibri"/>
          <w:sz w:val="25"/>
          <w:szCs w:val="25"/>
        </w:rPr>
        <w:t>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ession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rio </w:t>
      </w:r>
      <w:r w:rsidRPr="00BC6015">
        <w:rPr>
          <w:rFonts w:ascii="Calibri" w:hAnsi="Calibri" w:cs="Calibri"/>
          <w:sz w:val="25"/>
          <w:szCs w:val="25"/>
        </w:rPr>
        <w:tab/>
      </w:r>
      <w:proofErr w:type="gramStart"/>
      <w:r w:rsidRPr="00BC6015">
        <w:rPr>
          <w:rFonts w:ascii="Calibri" w:hAnsi="Calibri" w:cs="Calibri"/>
          <w:sz w:val="25"/>
          <w:szCs w:val="25"/>
        </w:rPr>
        <w:t>è</w:t>
      </w:r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tenuto</w:t>
      </w:r>
      <w:proofErr w:type="gram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lle</w:t>
      </w:r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prest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zioni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  <w:t>di</w:t>
      </w:r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seguito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  <w:t>indi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te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z w:val="25"/>
          <w:szCs w:val="25"/>
        </w:rPr>
        <w:t>nell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pien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rigoro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>s</w:t>
      </w:r>
      <w:r>
        <w:rPr>
          <w:rFonts w:ascii="Calibri" w:hAnsi="Calibri" w:cs="Calibri"/>
          <w:color w:val="000000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osserv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ert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premesse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: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a.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progr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oordin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sportiv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ludi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promozion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ntro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Sportivo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pubbli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rvizi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spl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23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1305"/>
          <w:tab w:val="left" w:pos="3223"/>
          <w:tab w:val="left" w:pos="5223"/>
          <w:tab w:val="left" w:pos="5584"/>
          <w:tab w:val="left" w:pos="6004"/>
          <w:tab w:val="left" w:pos="7128"/>
          <w:tab w:val="left" w:pos="7682"/>
          <w:tab w:val="left" w:pos="8417"/>
          <w:tab w:val="left" w:pos="9121"/>
          <w:tab w:val="left" w:pos="9841"/>
        </w:tabs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b.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org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i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sull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lla  </w:t>
      </w:r>
    </w:p>
    <w:p w:rsidR="00BC2D08" w:rsidRPr="00BC6015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progr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Pr="00BC6015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c.</w:t>
      </w:r>
      <w:r w:rsidRPr="00BC6015">
        <w:rPr>
          <w:rFonts w:ascii="Arial" w:hAnsi="Arial" w:cs="Arial"/>
          <w:sz w:val="25"/>
          <w:szCs w:val="25"/>
        </w:rPr>
        <w:t xml:space="preserve"> </w:t>
      </w:r>
      <w:proofErr w:type="spellStart"/>
      <w:proofErr w:type="gramStart"/>
      <w:r w:rsidRPr="00BC6015">
        <w:rPr>
          <w:rFonts w:ascii="Calibri" w:hAnsi="Calibri" w:cs="Calibri"/>
          <w:sz w:val="25"/>
          <w:szCs w:val="25"/>
        </w:rPr>
        <w:t>g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ntir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il</w:t>
      </w:r>
      <w:proofErr w:type="gram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ssimo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utilizzo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ssim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ruibilit</w:t>
      </w:r>
      <w:r w:rsidRPr="00BC6015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orm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m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nt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i  </w:t>
      </w:r>
    </w:p>
    <w:p w:rsidR="00BC2D08" w:rsidRDefault="00F97558" w:rsidP="00F97558">
      <w:pPr>
        <w:spacing w:before="360" w:line="255" w:lineRule="exact"/>
        <w:ind w:left="310" w:right="579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rit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ri</w:t>
      </w:r>
      <w:proofErr w:type="spellEnd"/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propri</w:t>
      </w:r>
      <w:proofErr w:type="spellEnd"/>
      <w:proofErr w:type="gram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z w:val="25"/>
          <w:szCs w:val="25"/>
        </w:rPr>
        <w:t>uso</w:t>
      </w:r>
      <w:proofErr w:type="spellEnd"/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pubbli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</w:t>
      </w:r>
      <w:proofErr w:type="spell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quindi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tutti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i</w:t>
      </w:r>
      <w:proofErr w:type="spell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itt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dini</w:t>
      </w:r>
      <w:proofErr w:type="spell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Comun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tibilm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progr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68"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1</w:t>
      </w:r>
      <w:r>
        <w:rPr>
          <w:rFonts w:ascii="Calibri" w:hAnsi="Calibri" w:cs="Calibri"/>
          <w:color w:val="000000"/>
          <w:spacing w:val="-9"/>
        </w:rPr>
        <w:t>2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3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BC6015" w:rsidRDefault="00F97558" w:rsidP="00F97558">
      <w:pPr>
        <w:spacing w:line="294" w:lineRule="exact"/>
        <w:ind w:left="105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  <w:color w:val="000000"/>
          <w:sz w:val="25"/>
          <w:szCs w:val="25"/>
        </w:rPr>
        <w:t>d.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un dir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30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qu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spons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bil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l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z w:val="25"/>
          <w:szCs w:val="25"/>
        </w:rPr>
        <w:t xml:space="preserve">;  </w:t>
      </w:r>
    </w:p>
    <w:p w:rsidR="00BC2D08" w:rsidRPr="00BC6015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e.</w:t>
      </w:r>
      <w:r w:rsidRPr="00BC6015">
        <w:rPr>
          <w:rFonts w:ascii="Arial" w:hAnsi="Arial" w:cs="Arial"/>
          <w:sz w:val="25"/>
          <w:szCs w:val="25"/>
        </w:rPr>
        <w:t xml:space="preserve"> </w:t>
      </w:r>
      <w:proofErr w:type="gram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ur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gram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dir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zion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mministr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tiv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ni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org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nizz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tiv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s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rvizio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g</w:t>
      </w:r>
      <w:r w:rsidRPr="00BC6015">
        <w:rPr>
          <w:rFonts w:ascii="Calibri" w:hAnsi="Calibri" w:cs="Calibri"/>
          <w:spacing w:val="-8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stion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lle  </w:t>
      </w:r>
    </w:p>
    <w:p w:rsidR="00BC2D08" w:rsidRPr="00BC6015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</w:rPr>
      </w:pP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ttivit</w:t>
      </w:r>
      <w:r w:rsidRPr="00BC6015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org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nizz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mbito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l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pacing w:val="22"/>
          <w:sz w:val="25"/>
          <w:szCs w:val="25"/>
        </w:rPr>
        <w:t>;</w:t>
      </w:r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f.</w:t>
      </w:r>
      <w:r w:rsidRPr="00BC6015">
        <w:rPr>
          <w:rFonts w:ascii="Arial" w:hAnsi="Arial" w:cs="Arial"/>
          <w:spacing w:val="49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ur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ustodi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gu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rdi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l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pacing w:val="22"/>
          <w:sz w:val="25"/>
          <w:szCs w:val="25"/>
        </w:rPr>
        <w:t>;</w:t>
      </w:r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g.</w:t>
      </w:r>
      <w:r w:rsidRPr="00BC6015">
        <w:rPr>
          <w:rFonts w:ascii="Arial" w:hAnsi="Arial" w:cs="Arial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ur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onduzion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g</w:t>
      </w:r>
      <w:r w:rsidRPr="00BC6015">
        <w:rPr>
          <w:rFonts w:ascii="Calibri" w:hAnsi="Calibri" w:cs="Calibri"/>
          <w:spacing w:val="-8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stion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nologi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gli impi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nti 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nologi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 xml:space="preserve">i;  </w:t>
      </w:r>
    </w:p>
    <w:p w:rsidR="00BC2D08" w:rsidRPr="00BC6015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h.</w:t>
      </w:r>
      <w:r w:rsidRPr="00BC6015">
        <w:rPr>
          <w:rFonts w:ascii="Arial" w:hAnsi="Arial" w:cs="Arial"/>
          <w:spacing w:val="-11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ur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pulizi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s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ni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zion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di tutti </w:t>
      </w:r>
      <w:proofErr w:type="spellStart"/>
      <w:r w:rsidRPr="00BC6015">
        <w:rPr>
          <w:rFonts w:ascii="Calibri" w:hAnsi="Calibri" w:cs="Calibri"/>
          <w:sz w:val="25"/>
          <w:szCs w:val="25"/>
        </w:rPr>
        <w:t>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lo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li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l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pacing w:val="31"/>
          <w:sz w:val="25"/>
          <w:szCs w:val="25"/>
        </w:rPr>
        <w:t>;</w:t>
      </w:r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proofErr w:type="spellStart"/>
      <w:r w:rsidRPr="00BC6015">
        <w:rPr>
          <w:rFonts w:ascii="Calibri" w:hAnsi="Calibri" w:cs="Calibri"/>
          <w:sz w:val="25"/>
          <w:szCs w:val="25"/>
        </w:rPr>
        <w:t>i</w:t>
      </w:r>
      <w:proofErr w:type="spellEnd"/>
      <w:r w:rsidRPr="00BC6015">
        <w:rPr>
          <w:rFonts w:ascii="Calibri" w:hAnsi="Calibri" w:cs="Calibri"/>
          <w:sz w:val="25"/>
          <w:szCs w:val="25"/>
        </w:rPr>
        <w:t>.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ac</w:t>
      </w:r>
      <w:r w:rsidRPr="00BC6015">
        <w:rPr>
          <w:rFonts w:ascii="Calibri" w:hAnsi="Calibri" w:cs="Calibri"/>
          <w:sz w:val="25"/>
          <w:szCs w:val="25"/>
        </w:rPr>
        <w:t>quist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il </w:t>
      </w:r>
      <w:proofErr w:type="spellStart"/>
      <w:r w:rsidRPr="00BC6015">
        <w:rPr>
          <w:rFonts w:ascii="Calibri" w:hAnsi="Calibri" w:cs="Calibri"/>
          <w:sz w:val="25"/>
          <w:szCs w:val="25"/>
        </w:rPr>
        <w:t>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pulizi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d </w:t>
      </w:r>
      <w:proofErr w:type="spellStart"/>
      <w:r w:rsidRPr="00BC6015">
        <w:rPr>
          <w:rFonts w:ascii="Calibri" w:hAnsi="Calibri" w:cs="Calibri"/>
          <w:sz w:val="25"/>
          <w:szCs w:val="25"/>
        </w:rPr>
        <w:t>ogni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di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onsumo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ompr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tutt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rie  </w:t>
      </w:r>
    </w:p>
    <w:p w:rsidR="00BC2D08" w:rsidRPr="00BC6015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prim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ttr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zz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tur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gli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di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ss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 il s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rvizio di g</w:t>
      </w:r>
      <w:r w:rsidRPr="00BC6015">
        <w:rPr>
          <w:rFonts w:ascii="Calibri" w:hAnsi="Calibri" w:cs="Calibri"/>
          <w:spacing w:val="-8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stion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l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pacing w:val="28"/>
          <w:sz w:val="25"/>
          <w:szCs w:val="25"/>
        </w:rPr>
        <w:t>;</w:t>
      </w:r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j.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ur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nut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nzion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pulizi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pacing w:val="41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itn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ss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gio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hi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8"/>
          <w:sz w:val="25"/>
          <w:szCs w:val="25"/>
        </w:rPr>
        <w:t>e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7"/>
          <w:sz w:val="25"/>
          <w:szCs w:val="25"/>
        </w:rPr>
        <w:t>ee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v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rdi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in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luse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</w:rPr>
      </w:pPr>
      <w:proofErr w:type="spellStart"/>
      <w:r w:rsidRPr="00BC6015">
        <w:rPr>
          <w:rFonts w:ascii="Calibri" w:hAnsi="Calibri" w:cs="Calibri"/>
          <w:sz w:val="25"/>
          <w:szCs w:val="25"/>
        </w:rPr>
        <w:t>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7"/>
          <w:sz w:val="25"/>
          <w:szCs w:val="25"/>
        </w:rPr>
        <w:t>ee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ons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gn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mbito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ssion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;  </w:t>
      </w:r>
    </w:p>
    <w:p w:rsidR="00BC2D08" w:rsidRPr="00BC6015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  <w:color w:val="000000"/>
          <w:sz w:val="25"/>
          <w:szCs w:val="25"/>
        </w:rPr>
        <w:t>k.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spl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ult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rior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h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omm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il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rs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guim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nto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un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g</w:t>
      </w:r>
      <w:r w:rsidRPr="00BC6015">
        <w:rPr>
          <w:rFonts w:ascii="Calibri" w:hAnsi="Calibri" w:cs="Calibri"/>
          <w:spacing w:val="-8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stione  </w:t>
      </w:r>
    </w:p>
    <w:p w:rsidR="00BC2D08" w:rsidRPr="00BC6015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</w:rPr>
      </w:pP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unzion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d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onomi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l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z w:val="25"/>
          <w:szCs w:val="25"/>
        </w:rPr>
        <w:t xml:space="preserve">.  </w:t>
      </w:r>
    </w:p>
    <w:p w:rsidR="00BC2D08" w:rsidRPr="00BC6015" w:rsidRDefault="00BC2D08" w:rsidP="00F97558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134310" w:rsidRPr="00BC6015" w:rsidRDefault="00F97558" w:rsidP="00134310">
      <w:pPr>
        <w:tabs>
          <w:tab w:val="left" w:pos="2367"/>
        </w:tabs>
        <w:spacing w:line="294" w:lineRule="exact"/>
        <w:jc w:val="both"/>
        <w:rPr>
          <w:rFonts w:ascii="Calibri" w:hAnsi="Calibri" w:cs="Calibri"/>
          <w:spacing w:val="18"/>
          <w:sz w:val="25"/>
          <w:szCs w:val="25"/>
        </w:rPr>
      </w:pPr>
      <w:r w:rsidRPr="00BC6015">
        <w:rPr>
          <w:rFonts w:ascii="Calibri" w:hAnsi="Calibri" w:cs="Calibri"/>
          <w:sz w:val="25"/>
          <w:szCs w:val="25"/>
        </w:rPr>
        <w:t>7.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proofErr w:type="gramStart"/>
      <w:r w:rsidRPr="00BC6015">
        <w:rPr>
          <w:rFonts w:ascii="Calibri" w:hAnsi="Calibri" w:cs="Calibri"/>
          <w:spacing w:val="-5"/>
          <w:sz w:val="25"/>
          <w:szCs w:val="25"/>
        </w:rPr>
        <w:t>I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ession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rio</w:t>
      </w:r>
      <w:proofErr w:type="gram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z w:val="25"/>
          <w:szCs w:val="25"/>
        </w:rPr>
        <w:t>dovr</w:t>
      </w:r>
      <w:r w:rsidRPr="00BC6015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g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ntire</w:t>
      </w:r>
      <w:proofErr w:type="spell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il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lend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rio</w:t>
      </w:r>
      <w:proofErr w:type="spellEnd"/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e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z w:val="25"/>
          <w:szCs w:val="25"/>
        </w:rPr>
        <w:t>or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rio</w:t>
      </w:r>
      <w:proofErr w:type="spell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minimo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pertur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del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</w:p>
    <w:p w:rsidR="00134310" w:rsidRPr="00BC6015" w:rsidRDefault="00134310" w:rsidP="00134310">
      <w:pPr>
        <w:tabs>
          <w:tab w:val="left" w:pos="2367"/>
        </w:tabs>
        <w:spacing w:line="294" w:lineRule="exact"/>
        <w:jc w:val="both"/>
        <w:rPr>
          <w:rFonts w:ascii="Calibri" w:hAnsi="Calibri" w:cs="Calibri"/>
          <w:spacing w:val="18"/>
          <w:sz w:val="25"/>
          <w:szCs w:val="25"/>
        </w:rPr>
      </w:pPr>
    </w:p>
    <w:p w:rsidR="00BC2D08" w:rsidRPr="00BC6015" w:rsidRDefault="00F97558" w:rsidP="00134310">
      <w:pPr>
        <w:tabs>
          <w:tab w:val="left" w:pos="2367"/>
        </w:tabs>
        <w:spacing w:line="294" w:lineRule="exact"/>
        <w:jc w:val="both"/>
        <w:rPr>
          <w:rFonts w:ascii="Calibri" w:hAnsi="Calibri" w:cs="Calibri"/>
          <w:sz w:val="25"/>
          <w:szCs w:val="25"/>
        </w:rPr>
      </w:pPr>
      <w:proofErr w:type="gram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ome</w:t>
      </w:r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meglio</w:t>
      </w:r>
      <w:proofErr w:type="spellEnd"/>
      <w:proofErr w:type="gramEnd"/>
      <w:r w:rsidRPr="00BC6015">
        <w:rPr>
          <w:rFonts w:ascii="Calibri" w:hAnsi="Calibri" w:cs="Calibri"/>
          <w:spacing w:val="11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pre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is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to</w:t>
      </w:r>
      <w:proofErr w:type="spellEnd"/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nel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do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umento</w:t>
      </w:r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Spe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i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zione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  <w:t>delle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tteristi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 xml:space="preserve">he </w:t>
      </w:r>
      <w:r w:rsidRPr="00BC6015">
        <w:rPr>
          <w:rFonts w:ascii="Calibri" w:hAnsi="Calibri" w:cs="Calibri"/>
          <w:sz w:val="25"/>
          <w:szCs w:val="25"/>
        </w:rPr>
        <w:tab/>
        <w:t xml:space="preserve">del </w:t>
      </w:r>
    </w:p>
    <w:p w:rsidR="00134310" w:rsidRPr="00BC6015" w:rsidRDefault="00134310" w:rsidP="00134310">
      <w:pPr>
        <w:tabs>
          <w:tab w:val="left" w:pos="2367"/>
        </w:tabs>
        <w:spacing w:line="294" w:lineRule="exact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servizio e dell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gestione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(</w:t>
      </w:r>
      <w:r w:rsidRPr="00BC6015">
        <w:rPr>
          <w:rFonts w:ascii="Calibri" w:hAnsi="Calibri" w:cs="Calibri"/>
          <w:sz w:val="25"/>
          <w:szCs w:val="25"/>
        </w:rPr>
        <w:t>All</w:t>
      </w:r>
      <w:r w:rsidRPr="00BC6015">
        <w:rPr>
          <w:rFonts w:ascii="Calibri" w:hAnsi="Calibri" w:cs="Calibri"/>
          <w:spacing w:val="-5"/>
          <w:sz w:val="25"/>
          <w:szCs w:val="25"/>
        </w:rPr>
        <w:t>.</w:t>
      </w:r>
      <w:r w:rsidRPr="00BC6015">
        <w:rPr>
          <w:rFonts w:ascii="Calibri" w:hAnsi="Calibri" w:cs="Calibri"/>
          <w:sz w:val="25"/>
          <w:szCs w:val="25"/>
        </w:rPr>
        <w:t>to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2</w:t>
      </w:r>
      <w:r w:rsidRPr="00BC6015">
        <w:rPr>
          <w:rFonts w:ascii="Calibri" w:hAnsi="Calibri" w:cs="Calibri"/>
          <w:spacing w:val="-3"/>
          <w:sz w:val="25"/>
          <w:szCs w:val="25"/>
        </w:rPr>
        <w:t>)</w:t>
      </w:r>
      <w:r w:rsidRPr="00BC6015">
        <w:rPr>
          <w:rFonts w:ascii="Calibri" w:hAnsi="Calibri" w:cs="Calibri"/>
          <w:sz w:val="25"/>
          <w:szCs w:val="25"/>
        </w:rPr>
        <w:t xml:space="preserve"> e/o nel Pi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no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5"/>
          <w:sz w:val="25"/>
          <w:szCs w:val="25"/>
        </w:rPr>
        <w:t>E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onomi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</w:t>
      </w:r>
      <w:r w:rsidRPr="00BC6015">
        <w:rPr>
          <w:rFonts w:ascii="Calibri" w:hAnsi="Calibri" w:cs="Calibri"/>
          <w:spacing w:val="-4"/>
          <w:sz w:val="25"/>
          <w:szCs w:val="25"/>
        </w:rPr>
        <w:t>-</w:t>
      </w:r>
      <w:proofErr w:type="spellStart"/>
      <w:proofErr w:type="gramStart"/>
      <w:r w:rsidRPr="00BC6015">
        <w:rPr>
          <w:rFonts w:ascii="Calibri" w:hAnsi="Calibri" w:cs="Calibri"/>
          <w:sz w:val="25"/>
          <w:szCs w:val="25"/>
        </w:rPr>
        <w:t>Fin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nzi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rio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(</w:t>
      </w:r>
      <w:proofErr w:type="gramEnd"/>
      <w:r w:rsidRPr="00BC6015">
        <w:rPr>
          <w:rFonts w:ascii="Calibri" w:hAnsi="Calibri" w:cs="Calibri"/>
          <w:sz w:val="25"/>
          <w:szCs w:val="25"/>
        </w:rPr>
        <w:t>All</w:t>
      </w:r>
      <w:r w:rsidRPr="00BC6015">
        <w:rPr>
          <w:rFonts w:ascii="Calibri" w:hAnsi="Calibri" w:cs="Calibri"/>
          <w:spacing w:val="-5"/>
          <w:sz w:val="25"/>
          <w:szCs w:val="25"/>
        </w:rPr>
        <w:t>.</w:t>
      </w:r>
      <w:r w:rsidRPr="00BC6015">
        <w:rPr>
          <w:rFonts w:ascii="Calibri" w:hAnsi="Calibri" w:cs="Calibri"/>
          <w:sz w:val="25"/>
          <w:szCs w:val="25"/>
        </w:rPr>
        <w:t>to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1</w:t>
      </w:r>
      <w:r w:rsidRPr="00BC6015">
        <w:rPr>
          <w:rFonts w:ascii="Calibri" w:hAnsi="Calibri" w:cs="Calibri"/>
          <w:spacing w:val="-3"/>
          <w:sz w:val="25"/>
          <w:szCs w:val="25"/>
        </w:rPr>
        <w:t>)</w:t>
      </w:r>
      <w:r w:rsidRPr="00BC6015">
        <w:rPr>
          <w:rFonts w:ascii="Calibri" w:hAnsi="Calibri" w:cs="Calibri"/>
          <w:spacing w:val="-5"/>
          <w:sz w:val="25"/>
          <w:szCs w:val="25"/>
        </w:rPr>
        <w:t>.</w:t>
      </w:r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BC2D08" w:rsidP="00F97558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tabs>
          <w:tab w:val="left" w:pos="675"/>
          <w:tab w:val="left" w:pos="1678"/>
          <w:tab w:val="left" w:pos="2072"/>
          <w:tab w:val="left" w:pos="3183"/>
          <w:tab w:val="left" w:pos="3709"/>
          <w:tab w:val="left" w:pos="4638"/>
          <w:tab w:val="left" w:pos="5747"/>
          <w:tab w:val="left" w:pos="6091"/>
          <w:tab w:val="left" w:pos="7410"/>
          <w:tab w:val="left" w:pos="7860"/>
          <w:tab w:val="left" w:pos="8505"/>
          <w:tab w:val="left" w:pos="9537"/>
        </w:tabs>
        <w:spacing w:line="294" w:lineRule="exact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8.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5"/>
          <w:sz w:val="25"/>
          <w:szCs w:val="25"/>
        </w:rPr>
        <w:t>I</w:t>
      </w:r>
      <w:r w:rsidRPr="00BC6015">
        <w:rPr>
          <w:rFonts w:ascii="Calibri" w:hAnsi="Calibri" w:cs="Calibri"/>
          <w:sz w:val="25"/>
          <w:szCs w:val="25"/>
        </w:rPr>
        <w:t xml:space="preserve">l </w:t>
      </w:r>
      <w:r w:rsidRPr="00BC6015">
        <w:rPr>
          <w:rFonts w:ascii="Calibri" w:hAnsi="Calibri" w:cs="Calibri"/>
          <w:sz w:val="25"/>
          <w:szCs w:val="25"/>
        </w:rPr>
        <w:tab/>
        <w:t xml:space="preserve">servizio </w:t>
      </w:r>
      <w:r w:rsidRPr="00BC6015">
        <w:rPr>
          <w:rFonts w:ascii="Calibri" w:hAnsi="Calibri" w:cs="Calibri"/>
          <w:sz w:val="25"/>
          <w:szCs w:val="25"/>
        </w:rPr>
        <w:tab/>
        <w:t xml:space="preserve">di </w:t>
      </w:r>
      <w:r w:rsidRPr="00BC6015">
        <w:rPr>
          <w:rFonts w:ascii="Calibri" w:hAnsi="Calibri" w:cs="Calibri"/>
          <w:sz w:val="25"/>
          <w:szCs w:val="25"/>
        </w:rPr>
        <w:tab/>
        <w:t xml:space="preserve">gestione </w:t>
      </w:r>
      <w:r w:rsidRPr="00BC6015">
        <w:rPr>
          <w:rFonts w:ascii="Calibri" w:hAnsi="Calibri" w:cs="Calibri"/>
          <w:sz w:val="25"/>
          <w:szCs w:val="25"/>
        </w:rPr>
        <w:tab/>
        <w:t xml:space="preserve">del </w:t>
      </w:r>
      <w:r w:rsidRPr="00BC6015">
        <w:rPr>
          <w:rFonts w:ascii="Calibri" w:hAnsi="Calibri" w:cs="Calibri"/>
          <w:sz w:val="25"/>
          <w:szCs w:val="25"/>
        </w:rPr>
        <w:tab/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 xml:space="preserve">padel </w:t>
      </w:r>
      <w:proofErr w:type="spellStart"/>
      <w:r w:rsidRPr="00BC6015">
        <w:rPr>
          <w:rFonts w:ascii="Calibri" w:hAnsi="Calibri" w:cs="Calibri"/>
          <w:sz w:val="25"/>
          <w:szCs w:val="25"/>
        </w:rPr>
        <w:t>si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onsider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d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z w:val="25"/>
          <w:szCs w:val="25"/>
        </w:rPr>
        <w:t>ogni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z w:val="25"/>
          <w:szCs w:val="25"/>
        </w:rPr>
        <w:t>e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fetto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  <w:t xml:space="preserve">servizio  </w:t>
      </w:r>
    </w:p>
    <w:p w:rsidR="00BC2D08" w:rsidRPr="00BC6015" w:rsidRDefault="00F97558" w:rsidP="00F97558">
      <w:pPr>
        <w:spacing w:before="360" w:line="255" w:lineRule="exact"/>
        <w:ind w:left="280" w:right="585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omplessiv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mente</w:t>
      </w:r>
      <w:proofErr w:type="spellEnd"/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inteso</w:t>
      </w:r>
      <w:proofErr w:type="spellEnd"/>
      <w:proofErr w:type="gramEnd"/>
      <w:r w:rsidRPr="00BC6015">
        <w:rPr>
          <w:rFonts w:ascii="Calibri" w:hAnsi="Calibri" w:cs="Calibri"/>
          <w:spacing w:val="7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pubbli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</w:t>
      </w:r>
      <w:proofErr w:type="spell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interesse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e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pert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nto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non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potr</w:t>
      </w:r>
      <w:r w:rsidRPr="00BC6015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essere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sospeso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 xml:space="preserve">o  </w:t>
      </w:r>
    </w:p>
    <w:p w:rsidR="00BC2D08" w:rsidRPr="00BC6015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bb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ndon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to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s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lvo</w:t>
      </w:r>
      <w:proofErr w:type="gramEnd"/>
      <w:r w:rsidRPr="00BC6015">
        <w:rPr>
          <w:rFonts w:ascii="Calibri" w:hAnsi="Calibri" w:cs="Calibri"/>
          <w:sz w:val="25"/>
          <w:szCs w:val="25"/>
        </w:rPr>
        <w:t xml:space="preserve"> per 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use</w:t>
      </w:r>
      <w:r w:rsidRPr="00BC6015">
        <w:rPr>
          <w:rFonts w:ascii="Calibri" w:hAnsi="Calibri" w:cs="Calibri"/>
          <w:spacing w:val="41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di 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orza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ggiore</w:t>
      </w:r>
      <w:proofErr w:type="spell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e/o s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lve </w:t>
      </w:r>
      <w:proofErr w:type="spellStart"/>
      <w:r w:rsidRPr="00BC6015">
        <w:rPr>
          <w:rFonts w:ascii="Calibri" w:hAnsi="Calibri" w:cs="Calibri"/>
          <w:sz w:val="25"/>
          <w:szCs w:val="25"/>
        </w:rPr>
        <w:t>inter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erenze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vori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h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z w:val="25"/>
          <w:szCs w:val="25"/>
        </w:rPr>
        <w:t>e</w:t>
      </w:r>
      <w:r w:rsidRPr="00BC6015">
        <w:rPr>
          <w:rFonts w:ascii="Calibri" w:hAnsi="Calibri" w:cs="Calibri"/>
          <w:spacing w:val="20"/>
          <w:sz w:val="25"/>
          <w:szCs w:val="25"/>
        </w:rPr>
        <w:t>ss</w:t>
      </w:r>
      <w:r w:rsidRPr="00BC6015">
        <w:rPr>
          <w:rFonts w:ascii="Calibri" w:hAnsi="Calibri" w:cs="Calibri"/>
          <w:sz w:val="25"/>
          <w:szCs w:val="25"/>
        </w:rPr>
        <w:t>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BC6015">
        <w:rPr>
          <w:rFonts w:ascii="Calibri" w:hAnsi="Calibri" w:cs="Calibri"/>
          <w:spacing w:val="-3"/>
          <w:sz w:val="25"/>
          <w:szCs w:val="25"/>
        </w:rPr>
        <w:t>aff</w:t>
      </w:r>
      <w:r w:rsidRPr="00BC6015">
        <w:rPr>
          <w:rFonts w:ascii="Calibri" w:hAnsi="Calibri" w:cs="Calibri"/>
          <w:sz w:val="25"/>
          <w:szCs w:val="25"/>
        </w:rPr>
        <w:t>id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ti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in</w:t>
      </w:r>
      <w:proofErr w:type="gram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essione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he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non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onsent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no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33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g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ntire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 xml:space="preserve">la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ruibilità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dello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stesso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Centro</w:t>
      </w:r>
      <w:r w:rsidRPr="00BC6015">
        <w:rPr>
          <w:rFonts w:ascii="Calibri" w:hAnsi="Calibri" w:cs="Calibri"/>
          <w:spacing w:val="55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in  </w:t>
      </w:r>
    </w:p>
    <w:p w:rsidR="00BC2D08" w:rsidRPr="00BC6015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ondizioni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proofErr w:type="gramEnd"/>
      <w:r w:rsidRPr="00BC6015">
        <w:rPr>
          <w:rFonts w:ascii="Calibri" w:hAnsi="Calibri" w:cs="Calibri"/>
          <w:sz w:val="25"/>
          <w:szCs w:val="25"/>
        </w:rPr>
        <w:t xml:space="preserve"> si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urezz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per</w:t>
      </w:r>
      <w:r w:rsidRPr="00BC6015">
        <w:rPr>
          <w:rFonts w:ascii="Calibri" w:hAnsi="Calibri" w:cs="Calibri"/>
          <w:spacing w:val="2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gli </w:t>
      </w:r>
      <w:proofErr w:type="spellStart"/>
      <w:r w:rsidRPr="00BC6015">
        <w:rPr>
          <w:rFonts w:ascii="Calibri" w:hAnsi="Calibri" w:cs="Calibri"/>
          <w:sz w:val="25"/>
          <w:szCs w:val="25"/>
        </w:rPr>
        <w:t>utenti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e/o per</w:t>
      </w:r>
      <w:r w:rsidRPr="00BC6015">
        <w:rPr>
          <w:rFonts w:ascii="Calibri" w:hAnsi="Calibri" w:cs="Calibri"/>
          <w:spacing w:val="20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il personale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impieg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9.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proofErr w:type="gramEnd"/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sospensione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dovuta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Forz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ggiore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e/o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  </w:t>
      </w:r>
    </w:p>
    <w:p w:rsidR="00BC2D08" w:rsidRDefault="00F97558" w:rsidP="00F97558">
      <w:pPr>
        <w:tabs>
          <w:tab w:val="left" w:pos="8383"/>
        </w:tabs>
        <w:spacing w:before="360" w:line="255" w:lineRule="exact"/>
        <w:ind w:left="280" w:right="59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omunque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imputabile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il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essionario  </w:t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56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1</w:t>
      </w:r>
      <w:r>
        <w:rPr>
          <w:rFonts w:ascii="Calibri" w:hAnsi="Calibri" w:cs="Calibri"/>
          <w:color w:val="000000"/>
          <w:spacing w:val="-9"/>
        </w:rPr>
        <w:t>3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stesso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diritto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una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proroga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entità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sospensione</w:t>
      </w:r>
      <w:proofErr w:type="spell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gestion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onseguente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pacing w:val="3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detto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evento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5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aso</w:t>
      </w:r>
      <w:proofErr w:type="spellEnd"/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lesione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quilibrio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>m</w:t>
      </w:r>
      <w:r>
        <w:rPr>
          <w:rFonts w:ascii="Calibri" w:hAnsi="Calibri" w:cs="Calibri"/>
          <w:color w:val="000000"/>
          <w:sz w:val="25"/>
          <w:szCs w:val="25"/>
        </w:rPr>
        <w:t xml:space="preserve">ico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riequilibrio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5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ttuito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pacing w:val="22"/>
          <w:w w:val="122"/>
          <w:sz w:val="25"/>
          <w:szCs w:val="25"/>
        </w:rPr>
        <w:t>8</w:t>
      </w:r>
      <w:r>
        <w:rPr>
          <w:rFonts w:ascii="Arial" w:hAnsi="Arial" w:cs="Arial"/>
          <w:b/>
          <w:bCs/>
          <w:color w:val="000000"/>
          <w:spacing w:val="-59"/>
          <w:w w:val="125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f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f</w:t>
      </w:r>
      <w:r>
        <w:rPr>
          <w:rFonts w:ascii="Calibri" w:hAnsi="Calibri" w:cs="Calibri"/>
          <w:b/>
          <w:bCs/>
          <w:color w:val="000000"/>
          <w:spacing w:val="-8"/>
          <w:sz w:val="25"/>
          <w:szCs w:val="25"/>
        </w:rPr>
        <w:t>e</w:t>
      </w:r>
      <w:proofErr w:type="spell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3221"/>
          <w:tab w:val="left" w:pos="8045"/>
        </w:tabs>
        <w:spacing w:before="8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spellEnd"/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onvenzion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rsi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  <w:t>sono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quelle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1657"/>
          <w:tab w:val="left" w:pos="5472"/>
        </w:tabs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mbito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Finanzi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>
        <w:rPr>
          <w:rFonts w:ascii="Calibri" w:hAnsi="Calibri" w:cs="Calibri"/>
          <w:color w:val="000000"/>
          <w:sz w:val="25"/>
          <w:szCs w:val="25"/>
        </w:rPr>
        <w:t>All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1)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hé</w:t>
      </w:r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nel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um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nto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Spe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tteristi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 servizio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gestione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>
        <w:rPr>
          <w:rFonts w:ascii="Calibri" w:hAnsi="Calibri" w:cs="Calibri"/>
          <w:color w:val="000000"/>
          <w:sz w:val="25"/>
          <w:szCs w:val="25"/>
        </w:rPr>
        <w:t>All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2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9071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spellEnd"/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soggette</w:t>
      </w:r>
      <w:proofErr w:type="spellEnd"/>
      <w:r>
        <w:rPr>
          <w:rFonts w:ascii="Calibri" w:hAnsi="Calibri" w:cs="Calibri"/>
          <w:color w:val="000000"/>
          <w:spacing w:val="27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ggiornamento </w:t>
      </w:r>
      <w:r>
        <w:rPr>
          <w:rFonts w:ascii="Calibri" w:hAnsi="Calibri" w:cs="Calibri"/>
          <w:color w:val="000000"/>
          <w:sz w:val="25"/>
          <w:szCs w:val="25"/>
        </w:rPr>
        <w:tab/>
        <w:t>nel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liquot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VA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esse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lus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inoltre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ondo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gli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umento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prezzi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onsumo</w:t>
      </w:r>
      <w:proofErr w:type="spellEnd"/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oper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ed</w:t>
      </w:r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impieg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pubbli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r>
        <w:rPr>
          <w:rFonts w:ascii="Calibri" w:hAnsi="Calibri" w:cs="Calibri"/>
          <w:color w:val="000000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orrenza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ondo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5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metro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erimento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indice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r>
        <w:rPr>
          <w:rFonts w:ascii="Calibri" w:hAnsi="Calibri" w:cs="Calibri"/>
          <w:color w:val="000000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.I.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 mese di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sottos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rizione</w:t>
      </w:r>
      <w:r>
        <w:rPr>
          <w:rFonts w:ascii="Calibri" w:hAnsi="Calibri" w:cs="Calibri"/>
          <w:color w:val="000000"/>
          <w:spacing w:val="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della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onvenzione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ferma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</w:t>
      </w:r>
      <w:r>
        <w:rPr>
          <w:rFonts w:ascii="Calibri" w:hAnsi="Calibri" w:cs="Calibri"/>
          <w:color w:val="000000"/>
          <w:sz w:val="25"/>
          <w:szCs w:val="25"/>
        </w:rPr>
        <w:t>oltà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d un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rrotond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mento</w:t>
      </w:r>
      <w:proofErr w:type="spell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della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osì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lutata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 un 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ssimo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0,50 €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superiore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noltre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fac</w:t>
      </w:r>
      <w:r>
        <w:rPr>
          <w:rFonts w:ascii="Calibri" w:hAnsi="Calibri" w:cs="Calibri"/>
          <w:color w:val="000000"/>
          <w:sz w:val="25"/>
          <w:szCs w:val="25"/>
        </w:rPr>
        <w:t>olt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proporre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eventu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modifi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determin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te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tramite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Direzione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ompetente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5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30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da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9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877"/>
          <w:tab w:val="left" w:pos="3063"/>
          <w:tab w:val="left" w:pos="5992"/>
          <w:tab w:val="left" w:pos="7224"/>
          <w:tab w:val="left" w:pos="9607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eventu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delle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il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proprio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eventu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dissenso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tenuto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738"/>
          <w:tab w:val="left" w:pos="2563"/>
          <w:tab w:val="left" w:pos="4220"/>
          <w:tab w:val="left" w:pos="4610"/>
          <w:tab w:val="left" w:pos="5809"/>
          <w:tab w:val="left" w:pos="7171"/>
          <w:tab w:val="left" w:pos="9837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omunque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onto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obiettivo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di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equilibrio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inanzi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degli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investimenti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 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onness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4.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 xml:space="preserve">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previste nel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23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Finanzi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proofErr w:type="gramEnd"/>
      <w:r>
        <w:rPr>
          <w:rFonts w:ascii="Calibri" w:hAnsi="Calibri" w:cs="Calibri"/>
          <w:color w:val="000000"/>
          <w:spacing w:val="5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essere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liberament</w:t>
      </w:r>
      <w:r>
        <w:rPr>
          <w:rFonts w:ascii="Calibri" w:hAnsi="Calibri" w:cs="Calibri"/>
          <w:color w:val="000000"/>
          <w:spacing w:val="24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1328"/>
          <w:tab w:val="left" w:pos="1837"/>
          <w:tab w:val="left" w:pos="3680"/>
          <w:tab w:val="left" w:pos="4545"/>
          <w:tab w:val="left" w:pos="5701"/>
          <w:tab w:val="left" w:pos="6331"/>
          <w:tab w:val="left" w:pos="6705"/>
          <w:tab w:val="left" w:pos="7369"/>
          <w:tab w:val="left" w:pos="8104"/>
          <w:tab w:val="left" w:pos="9676"/>
        </w:tabs>
        <w:spacing w:before="360" w:line="255" w:lineRule="exact"/>
        <w:ind w:left="280" w:right="585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r>
        <w:rPr>
          <w:rFonts w:ascii="Calibri" w:hAnsi="Calibri" w:cs="Calibri"/>
          <w:color w:val="000000"/>
          <w:sz w:val="25"/>
          <w:szCs w:val="25"/>
        </w:rPr>
        <w:tab/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 xml:space="preserve">ermo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in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aso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quest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ultimo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org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/o </w:t>
      </w:r>
      <w:proofErr w:type="spellStart"/>
      <w:r w:rsidRPr="00BC6015">
        <w:rPr>
          <w:rFonts w:ascii="Calibri" w:hAnsi="Calibri" w:cs="Calibri"/>
          <w:sz w:val="25"/>
          <w:szCs w:val="25"/>
        </w:rPr>
        <w:t>promuovere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presso</w:t>
      </w:r>
      <w:proofErr w:type="spellEnd"/>
      <w:r w:rsidRPr="00BC6015">
        <w:rPr>
          <w:rFonts w:ascii="Calibri" w:hAnsi="Calibri" w:cs="Calibri"/>
          <w:spacing w:val="35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il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ttivit</w:t>
      </w:r>
      <w:r w:rsidRPr="00BC6015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BC6015">
        <w:rPr>
          <w:rFonts w:ascii="Calibri" w:hAnsi="Calibri" w:cs="Calibri"/>
          <w:spacing w:val="3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ulteriori</w:t>
      </w:r>
      <w:proofErr w:type="spell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e diverse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da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quell</w:t>
      </w:r>
      <w:r w:rsidRPr="00BC6015">
        <w:rPr>
          <w:rFonts w:ascii="Calibri" w:hAnsi="Calibri" w:cs="Calibri"/>
          <w:spacing w:val="22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F97558" w:rsidP="00F97558">
      <w:pPr>
        <w:spacing w:before="218" w:line="225" w:lineRule="exact"/>
        <w:ind w:left="10153"/>
        <w:jc w:val="both"/>
        <w:rPr>
          <w:rFonts w:ascii="Times New Roman" w:hAnsi="Times New Roman" w:cs="Times New Roman"/>
        </w:rPr>
        <w:sectPr w:rsidR="00BC2D08" w:rsidRPr="00BC6015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 w:rsidRPr="00BC6015">
        <w:rPr>
          <w:rFonts w:ascii="Calibri" w:hAnsi="Calibri" w:cs="Calibri"/>
          <w:spacing w:val="-10"/>
        </w:rPr>
        <w:t>1</w:t>
      </w:r>
      <w:r w:rsidRPr="00BC6015">
        <w:rPr>
          <w:rFonts w:ascii="Calibri" w:hAnsi="Calibri" w:cs="Calibri"/>
          <w:spacing w:val="-9"/>
        </w:rPr>
        <w:t>4</w:t>
      </w:r>
      <w:r w:rsidRPr="00BC6015">
        <w:rPr>
          <w:rFonts w:ascii="Calibri" w:hAnsi="Calibri" w:cs="Calibri"/>
        </w:rPr>
        <w:t xml:space="preserve">  </w:t>
      </w:r>
      <w:r w:rsidRPr="00BC6015">
        <w:br w:type="page"/>
      </w:r>
    </w:p>
    <w:p w:rsidR="00BC2D08" w:rsidRPr="00BC6015" w:rsidRDefault="00BC2D08" w:rsidP="00F97558">
      <w:pPr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BC2D08" w:rsidP="00F97558">
      <w:pPr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BC2D08" w:rsidP="00F97558">
      <w:pPr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BC2D08" w:rsidP="00F97558">
      <w:pPr>
        <w:spacing w:after="173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tabs>
          <w:tab w:val="left" w:pos="930"/>
          <w:tab w:val="left" w:pos="1770"/>
          <w:tab w:val="left" w:pos="3538"/>
          <w:tab w:val="left" w:pos="4303"/>
          <w:tab w:val="left" w:pos="5091"/>
          <w:tab w:val="left" w:pos="6201"/>
          <w:tab w:val="left" w:pos="7554"/>
          <w:tab w:val="left" w:pos="9597"/>
          <w:tab w:val="left" w:pos="10167"/>
        </w:tabs>
        <w:spacing w:line="255" w:lineRule="exact"/>
        <w:ind w:left="360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 xml:space="preserve">on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</w:t>
      </w:r>
      <w:r w:rsidRPr="00BC6015">
        <w:rPr>
          <w:rFonts w:ascii="Calibri" w:hAnsi="Calibri" w:cs="Calibri"/>
          <w:spacing w:val="-3"/>
          <w:sz w:val="25"/>
          <w:szCs w:val="25"/>
        </w:rPr>
        <w:t>ff</w:t>
      </w:r>
      <w:r w:rsidRPr="00BC6015">
        <w:rPr>
          <w:rFonts w:ascii="Calibri" w:hAnsi="Calibri" w:cs="Calibri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onvenzion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 xml:space="preserve">ome </w:t>
      </w:r>
      <w:r w:rsidRPr="00BC6015">
        <w:rPr>
          <w:rFonts w:ascii="Calibri" w:hAnsi="Calibri" w:cs="Calibri"/>
          <w:sz w:val="25"/>
          <w:szCs w:val="25"/>
        </w:rPr>
        <w:tab/>
        <w:t xml:space="preserve">sopra </w:t>
      </w:r>
      <w:r w:rsidRPr="00BC6015">
        <w:rPr>
          <w:rFonts w:ascii="Calibri" w:hAnsi="Calibri" w:cs="Calibri"/>
          <w:sz w:val="25"/>
          <w:szCs w:val="25"/>
        </w:rPr>
        <w:tab/>
        <w:t>indi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te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omunque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omp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tibilmente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 xml:space="preserve">on </w:t>
      </w:r>
      <w:r w:rsidRPr="00BC6015">
        <w:rPr>
          <w:rFonts w:ascii="Calibri" w:hAnsi="Calibri" w:cs="Calibri"/>
          <w:sz w:val="25"/>
          <w:szCs w:val="25"/>
        </w:rPr>
        <w:tab/>
        <w:t xml:space="preserve">la  </w:t>
      </w:r>
    </w:p>
    <w:p w:rsidR="00BC2D08" w:rsidRPr="00BC6015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r w:rsidRPr="00BC6015">
        <w:rPr>
          <w:rFonts w:ascii="Calibri" w:hAnsi="Calibri" w:cs="Calibri"/>
          <w:sz w:val="25"/>
          <w:szCs w:val="25"/>
        </w:rPr>
        <w:t>destin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zione</w:t>
      </w:r>
      <w:proofErr w:type="spell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del Centro Sportivo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stesso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 xml:space="preserve">on </w:t>
      </w:r>
      <w:proofErr w:type="spellStart"/>
      <w:proofErr w:type="gramStart"/>
      <w:r w:rsidRPr="00BC6015">
        <w:rPr>
          <w:rFonts w:ascii="Calibri" w:hAnsi="Calibri" w:cs="Calibri"/>
          <w:spacing w:val="-3"/>
          <w:sz w:val="25"/>
          <w:szCs w:val="25"/>
        </w:rPr>
        <w:t>fac</w:t>
      </w:r>
      <w:r w:rsidRPr="00BC6015">
        <w:rPr>
          <w:rFonts w:ascii="Calibri" w:hAnsi="Calibri" w:cs="Calibri"/>
          <w:sz w:val="25"/>
          <w:szCs w:val="25"/>
        </w:rPr>
        <w:t>olt</w:t>
      </w:r>
      <w:r w:rsidRPr="00BC6015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BC6015">
        <w:rPr>
          <w:rFonts w:ascii="Calibri" w:hAnsi="Calibri" w:cs="Calibri"/>
          <w:spacing w:val="1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proofErr w:type="gram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determin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rne</w:t>
      </w:r>
      <w:proofErr w:type="spell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liberamente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le rel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tiv</w:t>
      </w:r>
      <w:r w:rsidRPr="00BC6015">
        <w:rPr>
          <w:rFonts w:ascii="Calibri" w:hAnsi="Calibri" w:cs="Calibri"/>
          <w:spacing w:val="26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rif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e/o </w:t>
      </w:r>
      <w:proofErr w:type="spellStart"/>
      <w:r w:rsidRPr="00BC6015">
        <w:rPr>
          <w:rFonts w:ascii="Calibri" w:hAnsi="Calibri" w:cs="Calibri"/>
          <w:sz w:val="25"/>
          <w:szCs w:val="25"/>
        </w:rPr>
        <w:t>prezzi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.  </w:t>
      </w:r>
    </w:p>
    <w:p w:rsidR="00BC2D08" w:rsidRPr="00BC6015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b/>
          <w:bCs/>
          <w:spacing w:val="22"/>
          <w:w w:val="122"/>
          <w:sz w:val="25"/>
          <w:szCs w:val="25"/>
        </w:rPr>
        <w:t>9</w:t>
      </w:r>
      <w:r w:rsidRPr="00BC6015">
        <w:rPr>
          <w:rFonts w:ascii="Arial" w:hAnsi="Arial" w:cs="Arial"/>
          <w:b/>
          <w:bCs/>
          <w:spacing w:val="-59"/>
          <w:w w:val="125"/>
          <w:sz w:val="25"/>
          <w:szCs w:val="25"/>
        </w:rPr>
        <w:t xml:space="preserve"> </w:t>
      </w:r>
      <w:r w:rsidRPr="00BC6015">
        <w:rPr>
          <w:rFonts w:ascii="Calibri" w:hAnsi="Calibri" w:cs="Calibri"/>
          <w:b/>
          <w:bCs/>
          <w:spacing w:val="-7"/>
          <w:sz w:val="25"/>
          <w:szCs w:val="25"/>
        </w:rPr>
        <w:t>–</w:t>
      </w:r>
      <w:r w:rsidRPr="00BC6015">
        <w:rPr>
          <w:rFonts w:ascii="Calibri" w:hAnsi="Calibri" w:cs="Calibri"/>
          <w:b/>
          <w:bCs/>
          <w:sz w:val="25"/>
          <w:szCs w:val="25"/>
        </w:rPr>
        <w:t xml:space="preserve"> P</w:t>
      </w:r>
      <w:r w:rsidRPr="00BC6015">
        <w:rPr>
          <w:rFonts w:ascii="Calibri" w:hAnsi="Calibri" w:cs="Calibri"/>
          <w:b/>
          <w:bCs/>
          <w:spacing w:val="-9"/>
          <w:sz w:val="25"/>
          <w:szCs w:val="25"/>
        </w:rPr>
        <w:t>e</w:t>
      </w:r>
      <w:r w:rsidRPr="00BC6015">
        <w:rPr>
          <w:rFonts w:ascii="Calibri" w:hAnsi="Calibri" w:cs="Calibri"/>
          <w:b/>
          <w:bCs/>
          <w:sz w:val="25"/>
          <w:szCs w:val="25"/>
        </w:rPr>
        <w:t>rs</w:t>
      </w:r>
      <w:r w:rsidRPr="00BC6015">
        <w:rPr>
          <w:rFonts w:ascii="Calibri" w:hAnsi="Calibri" w:cs="Calibri"/>
          <w:b/>
          <w:bCs/>
          <w:spacing w:val="-3"/>
          <w:sz w:val="25"/>
          <w:szCs w:val="25"/>
        </w:rPr>
        <w:t>on</w:t>
      </w:r>
      <w:r w:rsidRPr="00BC6015">
        <w:rPr>
          <w:rFonts w:ascii="Calibri" w:hAnsi="Calibri" w:cs="Calibri"/>
          <w:b/>
          <w:bCs/>
          <w:sz w:val="25"/>
          <w:szCs w:val="25"/>
        </w:rPr>
        <w:t>al</w:t>
      </w:r>
      <w:r w:rsidRPr="00BC6015">
        <w:rPr>
          <w:rFonts w:ascii="Calibri" w:hAnsi="Calibri" w:cs="Calibri"/>
          <w:b/>
          <w:bCs/>
          <w:spacing w:val="-6"/>
          <w:sz w:val="25"/>
          <w:szCs w:val="25"/>
        </w:rPr>
        <w:t>e</w:t>
      </w:r>
      <w:r w:rsidRPr="00BC6015">
        <w:rPr>
          <w:rFonts w:ascii="Calibri" w:hAnsi="Calibri" w:cs="Calibri"/>
          <w:b/>
          <w:bCs/>
          <w:sz w:val="25"/>
          <w:szCs w:val="25"/>
        </w:rPr>
        <w:t xml:space="preserve">  </w:t>
      </w:r>
    </w:p>
    <w:p w:rsidR="00BC2D08" w:rsidRDefault="00F97558" w:rsidP="00F97558">
      <w:pPr>
        <w:spacing w:before="80" w:line="294" w:lineRule="exact"/>
        <w:jc w:val="both"/>
        <w:rPr>
          <w:rFonts w:ascii="Times New Roman" w:hAnsi="Times New Roman" w:cs="Times New Roman"/>
          <w:color w:val="010302"/>
        </w:rPr>
      </w:pPr>
      <w:r w:rsidRPr="00BC6015">
        <w:rPr>
          <w:rFonts w:ascii="Calibri" w:hAnsi="Calibri" w:cs="Calibri"/>
          <w:sz w:val="25"/>
          <w:szCs w:val="25"/>
        </w:rPr>
        <w:t>1.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5"/>
          <w:sz w:val="25"/>
          <w:szCs w:val="25"/>
        </w:rPr>
        <w:t>I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gramStart"/>
      <w:r w:rsidRPr="00BC6015">
        <w:rPr>
          <w:rFonts w:ascii="Calibri" w:hAnsi="Calibri" w:cs="Calibri"/>
          <w:sz w:val="25"/>
          <w:szCs w:val="25"/>
        </w:rPr>
        <w:t>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ession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rio</w:t>
      </w:r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si</w:t>
      </w:r>
      <w:proofErr w:type="spellEnd"/>
      <w:proofErr w:type="gram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impegn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disporre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person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munito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degu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me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previsto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vigente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373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dovrà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ltresì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ntire</w:t>
      </w:r>
      <w:proofErr w:type="spellEnd"/>
      <w:r>
        <w:rPr>
          <w:rFonts w:ascii="Calibri" w:hAnsi="Calibri" w:cs="Calibri"/>
          <w:color w:val="000000"/>
          <w:spacing w:val="2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rispetto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gs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81/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2008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fornire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80" w:right="583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previsto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dispositivi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protezione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individu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personale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impieg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per lo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svolgimento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servizio.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10</w:t>
      </w:r>
      <w:r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tr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olli</w:t>
      </w:r>
      <w:proofErr w:type="spell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ull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proofErr w:type="gramEnd"/>
      <w:r>
        <w:rPr>
          <w:rFonts w:ascii="Calibri" w:hAnsi="Calibri" w:cs="Calibri"/>
          <w:b/>
          <w:bCs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g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st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2142"/>
          <w:tab w:val="left" w:pos="4292"/>
          <w:tab w:val="left" w:pos="8951"/>
        </w:tabs>
        <w:spacing w:before="6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proprio </w:t>
      </w:r>
      <w:r>
        <w:rPr>
          <w:rFonts w:ascii="Calibri" w:hAnsi="Calibri" w:cs="Calibri"/>
          <w:color w:val="000000"/>
          <w:sz w:val="25"/>
          <w:szCs w:val="25"/>
        </w:rPr>
        <w:tab/>
        <w:t>person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può</w:t>
      </w:r>
      <w:proofErr w:type="spellEnd"/>
      <w:r>
        <w:rPr>
          <w:rFonts w:ascii="Calibri" w:hAnsi="Calibri" w:cs="Calibri"/>
          <w:color w:val="000000"/>
          <w:spacing w:val="1"/>
          <w:sz w:val="25"/>
          <w:szCs w:val="25"/>
        </w:rPr>
        <w:t xml:space="preserve"> 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provvedere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momento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Pr="00BC6015" w:rsidRDefault="00F97558" w:rsidP="00F97558">
      <w:pPr>
        <w:spacing w:before="340" w:line="255" w:lineRule="exact"/>
        <w:ind w:left="280" w:right="582"/>
        <w:jc w:val="both"/>
        <w:rPr>
          <w:rFonts w:ascii="Times New Roman" w:hAnsi="Times New Roman" w:cs="Times New Roman"/>
        </w:rPr>
      </w:pP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ontrollo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dell'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nd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mento</w:t>
      </w:r>
      <w:proofErr w:type="spellEnd"/>
      <w:proofErr w:type="gram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dell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ttivit</w:t>
      </w:r>
      <w:r w:rsidRPr="00BC6015">
        <w:rPr>
          <w:rFonts w:ascii="Calibri" w:hAnsi="Calibri" w:cs="Calibri"/>
          <w:spacing w:val="-3"/>
          <w:sz w:val="25"/>
          <w:szCs w:val="25"/>
        </w:rPr>
        <w:t>à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gestione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e</w:t>
      </w:r>
      <w:r w:rsidRPr="00BC6015">
        <w:rPr>
          <w:rFonts w:ascii="Calibri" w:hAnsi="Calibri" w:cs="Calibri"/>
          <w:spacing w:val="35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della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qu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lità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del</w:t>
      </w:r>
      <w:r w:rsidRPr="00BC6015">
        <w:rPr>
          <w:rFonts w:ascii="Calibri" w:hAnsi="Calibri" w:cs="Calibri"/>
          <w:spacing w:val="34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servizio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o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ferto</w:t>
      </w:r>
      <w:proofErr w:type="spellEnd"/>
      <w:r w:rsidRPr="00BC6015">
        <w:rPr>
          <w:rFonts w:ascii="Calibri" w:hAnsi="Calibri" w:cs="Calibri"/>
          <w:sz w:val="25"/>
          <w:szCs w:val="25"/>
        </w:rPr>
        <w:t>,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 xml:space="preserve">della  </w:t>
      </w:r>
    </w:p>
    <w:p w:rsidR="00BC2D08" w:rsidRPr="00BC6015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BC6015">
        <w:rPr>
          <w:rFonts w:ascii="Calibri" w:hAnsi="Calibri" w:cs="Calibri"/>
          <w:sz w:val="25"/>
          <w:szCs w:val="25"/>
        </w:rPr>
        <w:t>pulizia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e</w:t>
      </w:r>
      <w:proofErr w:type="gram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de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oro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del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e</w:t>
      </w:r>
      <w:r w:rsidRPr="00BC6015">
        <w:rPr>
          <w:rFonts w:ascii="Calibri" w:hAnsi="Calibri" w:cs="Calibri"/>
          <w:spacing w:val="43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ogni</w:t>
      </w:r>
      <w:proofErr w:type="spellEnd"/>
      <w:r w:rsidRPr="00BC6015">
        <w:rPr>
          <w:rFonts w:ascii="Calibri" w:hAnsi="Calibri" w:cs="Calibri"/>
          <w:spacing w:val="4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ltro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spetto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rigu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rd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nte</w:t>
      </w:r>
      <w:proofErr w:type="spellEnd"/>
      <w:r w:rsidRPr="00BC6015">
        <w:rPr>
          <w:rFonts w:ascii="Calibri" w:hAnsi="Calibri" w:cs="Calibri"/>
          <w:spacing w:val="27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la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gestione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 xml:space="preserve">del  </w:t>
      </w:r>
    </w:p>
    <w:p w:rsidR="00BC2D08" w:rsidRPr="00BC6015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servizio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proofErr w:type="gramStart"/>
      <w:r w:rsidRPr="00BC6015">
        <w:rPr>
          <w:rFonts w:ascii="Calibri" w:hAnsi="Calibri" w:cs="Calibri"/>
          <w:spacing w:val="-3"/>
          <w:sz w:val="25"/>
          <w:szCs w:val="25"/>
        </w:rPr>
        <w:t>af</w:t>
      </w:r>
      <w:r w:rsidRPr="00BC6015">
        <w:rPr>
          <w:rFonts w:ascii="Calibri" w:hAnsi="Calibri" w:cs="Calibri"/>
          <w:sz w:val="25"/>
          <w:szCs w:val="25"/>
        </w:rPr>
        <w:t>fid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to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in</w:t>
      </w:r>
      <w:proofErr w:type="gramEnd"/>
      <w:r w:rsidRPr="00BC6015">
        <w:rPr>
          <w:rFonts w:ascii="Calibri" w:hAnsi="Calibri" w:cs="Calibri"/>
          <w:sz w:val="25"/>
          <w:szCs w:val="25"/>
        </w:rPr>
        <w:t xml:space="preserve"> 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essione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ermo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rest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ndo</w:t>
      </w:r>
      <w:proofErr w:type="spell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z w:val="25"/>
          <w:szCs w:val="25"/>
        </w:rPr>
        <w:t>impegno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del 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ession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rio</w:t>
      </w:r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d</w:t>
      </w:r>
      <w:proofErr w:type="spellEnd"/>
      <w:r w:rsidRPr="00BC6015">
        <w:rPr>
          <w:rFonts w:ascii="Calibri" w:hAnsi="Calibri" w:cs="Calibri"/>
          <w:spacing w:val="36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esibire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l  </w:t>
      </w:r>
    </w:p>
    <w:p w:rsidR="00BC2D08" w:rsidRPr="00BC6015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r w:rsidRPr="00BC6015">
        <w:rPr>
          <w:rFonts w:ascii="Calibri" w:hAnsi="Calibri" w:cs="Calibri"/>
          <w:sz w:val="25"/>
          <w:szCs w:val="25"/>
        </w:rPr>
        <w:t>medesimo</w:t>
      </w:r>
      <w:proofErr w:type="spell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proofErr w:type="gramStart"/>
      <w:r w:rsidRPr="00BC6015">
        <w:rPr>
          <w:rFonts w:ascii="Calibri" w:hAnsi="Calibri" w:cs="Calibri"/>
          <w:sz w:val="25"/>
          <w:szCs w:val="25"/>
        </w:rPr>
        <w:t>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edente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gram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ronte</w:t>
      </w:r>
      <w:proofErr w:type="spellEnd"/>
      <w:r w:rsidRPr="00BC6015">
        <w:rPr>
          <w:rFonts w:ascii="Calibri" w:hAnsi="Calibri" w:cs="Calibri"/>
          <w:spacing w:val="50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ri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hiesta</w:t>
      </w:r>
      <w:proofErr w:type="spell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s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ritt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49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do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ument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zione</w:t>
      </w:r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bile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 xml:space="preserve">e </w:t>
      </w:r>
      <w:proofErr w:type="spellStart"/>
      <w:r w:rsidRPr="00BC6015">
        <w:rPr>
          <w:rFonts w:ascii="Calibri" w:hAnsi="Calibri" w:cs="Calibri"/>
          <w:sz w:val="25"/>
          <w:szCs w:val="25"/>
        </w:rPr>
        <w:t>fis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22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r w:rsidRPr="00BC6015">
        <w:rPr>
          <w:rFonts w:ascii="Calibri" w:hAnsi="Calibri" w:cs="Calibri"/>
          <w:sz w:val="25"/>
          <w:szCs w:val="25"/>
        </w:rPr>
        <w:t>inerente</w:t>
      </w:r>
      <w:proofErr w:type="spell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gram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lla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suddett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proofErr w:type="gramEnd"/>
      <w:r w:rsidRPr="00BC6015">
        <w:rPr>
          <w:rFonts w:ascii="Calibri" w:hAnsi="Calibri" w:cs="Calibri"/>
          <w:spacing w:val="4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ttività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gestione</w:t>
      </w:r>
      <w:r w:rsidRPr="00BC6015">
        <w:rPr>
          <w:rFonts w:ascii="Calibri" w:hAnsi="Calibri" w:cs="Calibri"/>
          <w:spacing w:val="-5"/>
          <w:sz w:val="25"/>
          <w:szCs w:val="25"/>
        </w:rPr>
        <w:t>.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proofErr w:type="gramStart"/>
      <w:r w:rsidRPr="00BC6015">
        <w:rPr>
          <w:rFonts w:ascii="Calibri" w:hAnsi="Calibri" w:cs="Calibri"/>
          <w:sz w:val="25"/>
          <w:szCs w:val="25"/>
        </w:rPr>
        <w:t>Qu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lsi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si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ontest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zione</w:t>
      </w:r>
      <w:proofErr w:type="spellEnd"/>
      <w:proofErr w:type="gram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del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edente</w:t>
      </w:r>
      <w:proofErr w:type="spellEnd"/>
      <w:r w:rsidRPr="00BC6015">
        <w:rPr>
          <w:rFonts w:ascii="Calibri" w:hAnsi="Calibri" w:cs="Calibri"/>
          <w:spacing w:val="17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dovrà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essere e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fettu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ta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in 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orm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33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s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ritt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pacing w:val="-3"/>
          <w:sz w:val="25"/>
          <w:szCs w:val="25"/>
        </w:rPr>
        <w:t>.</w:t>
      </w:r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BC2D08" w:rsidP="00F97558">
      <w:pPr>
        <w:spacing w:after="121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tabs>
          <w:tab w:val="left" w:pos="2117"/>
          <w:tab w:val="left" w:pos="6909"/>
          <w:tab w:val="left" w:pos="9443"/>
        </w:tabs>
        <w:spacing w:line="294" w:lineRule="exact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2.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proofErr w:type="gramStart"/>
      <w:r w:rsidRPr="00BC6015">
        <w:rPr>
          <w:rFonts w:ascii="Calibri" w:hAnsi="Calibri" w:cs="Calibri"/>
          <w:spacing w:val="-5"/>
          <w:sz w:val="25"/>
          <w:szCs w:val="25"/>
        </w:rPr>
        <w:t>I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edente</w:t>
      </w:r>
      <w:proofErr w:type="spellEnd"/>
      <w:proofErr w:type="gramEnd"/>
      <w:r w:rsidRPr="00BC6015">
        <w:rPr>
          <w:rFonts w:ascii="Calibri" w:hAnsi="Calibri" w:cs="Calibri"/>
          <w:spacing w:val="-3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  <w:t>in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ogni</w:t>
      </w:r>
      <w:proofErr w:type="spellEnd"/>
      <w:r w:rsidRPr="00BC6015">
        <w:rPr>
          <w:rFonts w:ascii="Calibri" w:hAnsi="Calibri" w:cs="Calibri"/>
          <w:spacing w:val="11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so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e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fettuerà</w:t>
      </w:r>
      <w:proofErr w:type="spell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in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ontr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dittorio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il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ession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rio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ontrolli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</w:rPr>
      </w:pPr>
      <w:proofErr w:type="spellStart"/>
      <w:r w:rsidRPr="00BC6015">
        <w:rPr>
          <w:rFonts w:ascii="Calibri" w:hAnsi="Calibri" w:cs="Calibri"/>
          <w:sz w:val="25"/>
          <w:szCs w:val="25"/>
        </w:rPr>
        <w:t>periodi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i</w:t>
      </w:r>
      <w:proofErr w:type="spell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e/o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proofErr w:type="gramStart"/>
      <w:r w:rsidRPr="00BC6015">
        <w:rPr>
          <w:rFonts w:ascii="Calibri" w:hAnsi="Calibri" w:cs="Calibri"/>
          <w:sz w:val="25"/>
          <w:szCs w:val="25"/>
        </w:rPr>
        <w:t>progr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mm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ti</w:t>
      </w:r>
      <w:proofErr w:type="spellEnd"/>
      <w:r w:rsidRPr="00BC6015">
        <w:rPr>
          <w:rFonts w:ascii="Calibri" w:hAnsi="Calibri" w:cs="Calibri"/>
          <w:spacing w:val="14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in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lizz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ti</w:t>
      </w:r>
      <w:proofErr w:type="spellEnd"/>
      <w:proofErr w:type="gram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veri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re</w:t>
      </w:r>
      <w:proofErr w:type="spellEnd"/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 xml:space="preserve">il </w:t>
      </w:r>
      <w:proofErr w:type="spellStart"/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ggiungimento</w:t>
      </w:r>
      <w:proofErr w:type="spell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degli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obiettivi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te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ni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</w:t>
      </w:r>
      <w:r w:rsidRPr="00BC6015">
        <w:rPr>
          <w:rFonts w:ascii="Calibri" w:hAnsi="Calibri" w:cs="Calibri"/>
          <w:spacing w:val="6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 xml:space="preserve">–  </w:t>
      </w:r>
    </w:p>
    <w:p w:rsidR="00BC2D08" w:rsidRPr="00BC6015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BC601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unzion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li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e</w:t>
      </w:r>
      <w:proofErr w:type="gram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sportivi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.</w:t>
      </w:r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b/>
          <w:bCs/>
          <w:w w:val="111"/>
          <w:sz w:val="25"/>
          <w:szCs w:val="25"/>
        </w:rPr>
        <w:t>11</w:t>
      </w:r>
      <w:r w:rsidRPr="00BC6015">
        <w:rPr>
          <w:rFonts w:ascii="Arial" w:hAnsi="Arial" w:cs="Arial"/>
          <w:b/>
          <w:bCs/>
          <w:spacing w:val="-26"/>
          <w:sz w:val="25"/>
          <w:szCs w:val="25"/>
        </w:rPr>
        <w:t xml:space="preserve"> </w:t>
      </w:r>
      <w:r w:rsidRPr="00BC6015">
        <w:rPr>
          <w:rFonts w:ascii="Calibri" w:hAnsi="Calibri" w:cs="Calibri"/>
          <w:b/>
          <w:bCs/>
          <w:spacing w:val="-7"/>
          <w:sz w:val="25"/>
          <w:szCs w:val="25"/>
        </w:rPr>
        <w:t>–</w:t>
      </w:r>
      <w:r w:rsidRPr="00BC6015">
        <w:rPr>
          <w:rFonts w:ascii="Calibri" w:hAnsi="Calibri" w:cs="Calibri"/>
          <w:b/>
          <w:bCs/>
          <w:sz w:val="25"/>
          <w:szCs w:val="25"/>
        </w:rPr>
        <w:t xml:space="preserve"> </w:t>
      </w:r>
      <w:proofErr w:type="spellStart"/>
      <w:proofErr w:type="gramStart"/>
      <w:r w:rsidRPr="00BC6015">
        <w:rPr>
          <w:rFonts w:ascii="Calibri" w:hAnsi="Calibri" w:cs="Calibri"/>
          <w:b/>
          <w:bCs/>
          <w:sz w:val="25"/>
          <w:szCs w:val="25"/>
        </w:rPr>
        <w:t>P</w:t>
      </w:r>
      <w:r w:rsidRPr="00BC6015">
        <w:rPr>
          <w:rFonts w:ascii="Calibri" w:hAnsi="Calibri" w:cs="Calibri"/>
          <w:b/>
          <w:bCs/>
          <w:spacing w:val="-9"/>
          <w:sz w:val="25"/>
          <w:szCs w:val="25"/>
        </w:rPr>
        <w:t>e</w:t>
      </w:r>
      <w:r w:rsidRPr="00BC6015">
        <w:rPr>
          <w:rFonts w:ascii="Calibri" w:hAnsi="Calibri" w:cs="Calibri"/>
          <w:b/>
          <w:bCs/>
          <w:spacing w:val="-3"/>
          <w:sz w:val="25"/>
          <w:szCs w:val="25"/>
        </w:rPr>
        <w:t>n</w:t>
      </w:r>
      <w:r w:rsidRPr="00BC6015">
        <w:rPr>
          <w:rFonts w:ascii="Calibri" w:hAnsi="Calibri" w:cs="Calibri"/>
          <w:b/>
          <w:bCs/>
          <w:spacing w:val="-6"/>
          <w:sz w:val="25"/>
          <w:szCs w:val="25"/>
        </w:rPr>
        <w:t>a</w:t>
      </w:r>
      <w:r w:rsidRPr="00BC6015">
        <w:rPr>
          <w:rFonts w:ascii="Calibri" w:hAnsi="Calibri" w:cs="Calibri"/>
          <w:b/>
          <w:bCs/>
          <w:spacing w:val="-3"/>
          <w:sz w:val="25"/>
          <w:szCs w:val="25"/>
        </w:rPr>
        <w:t>li</w:t>
      </w:r>
      <w:proofErr w:type="spellEnd"/>
      <w:r w:rsidRPr="00BC6015">
        <w:rPr>
          <w:rFonts w:ascii="Calibri" w:hAnsi="Calibri" w:cs="Calibri"/>
          <w:b/>
          <w:bCs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b/>
          <w:bCs/>
          <w:spacing w:val="-3"/>
          <w:sz w:val="25"/>
          <w:szCs w:val="25"/>
        </w:rPr>
        <w:t>in</w:t>
      </w:r>
      <w:r w:rsidRPr="00BC6015">
        <w:rPr>
          <w:rFonts w:ascii="Calibri" w:hAnsi="Calibri" w:cs="Calibri"/>
          <w:b/>
          <w:bCs/>
          <w:spacing w:val="-9"/>
          <w:sz w:val="25"/>
          <w:szCs w:val="25"/>
        </w:rPr>
        <w:t>e</w:t>
      </w:r>
      <w:r w:rsidRPr="00BC6015">
        <w:rPr>
          <w:rFonts w:ascii="Calibri" w:hAnsi="Calibri" w:cs="Calibri"/>
          <w:b/>
          <w:bCs/>
          <w:sz w:val="25"/>
          <w:szCs w:val="25"/>
        </w:rPr>
        <w:t>r</w:t>
      </w:r>
      <w:r w:rsidRPr="00BC6015">
        <w:rPr>
          <w:rFonts w:ascii="Calibri" w:hAnsi="Calibri" w:cs="Calibri"/>
          <w:b/>
          <w:bCs/>
          <w:spacing w:val="-9"/>
          <w:sz w:val="25"/>
          <w:szCs w:val="25"/>
        </w:rPr>
        <w:t>e</w:t>
      </w:r>
      <w:r w:rsidRPr="00BC6015">
        <w:rPr>
          <w:rFonts w:ascii="Calibri" w:hAnsi="Calibri" w:cs="Calibri"/>
          <w:b/>
          <w:bCs/>
          <w:spacing w:val="-3"/>
          <w:sz w:val="25"/>
          <w:szCs w:val="25"/>
        </w:rPr>
        <w:t>n</w:t>
      </w:r>
      <w:r w:rsidRPr="00BC6015">
        <w:rPr>
          <w:rFonts w:ascii="Calibri" w:hAnsi="Calibri" w:cs="Calibri"/>
          <w:b/>
          <w:bCs/>
          <w:sz w:val="25"/>
          <w:szCs w:val="25"/>
        </w:rPr>
        <w:t>t</w:t>
      </w:r>
      <w:r w:rsidRPr="00BC6015">
        <w:rPr>
          <w:rFonts w:ascii="Calibri" w:hAnsi="Calibri" w:cs="Calibri"/>
          <w:b/>
          <w:bCs/>
          <w:spacing w:val="-3"/>
          <w:sz w:val="25"/>
          <w:szCs w:val="25"/>
        </w:rPr>
        <w:t>i</w:t>
      </w:r>
      <w:proofErr w:type="spellEnd"/>
      <w:proofErr w:type="gramEnd"/>
      <w:r w:rsidRPr="00BC6015">
        <w:rPr>
          <w:rFonts w:ascii="Calibri" w:hAnsi="Calibri" w:cs="Calibri"/>
          <w:b/>
          <w:bCs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b/>
          <w:bCs/>
          <w:spacing w:val="-3"/>
          <w:sz w:val="25"/>
          <w:szCs w:val="25"/>
        </w:rPr>
        <w:t>l</w:t>
      </w:r>
      <w:r w:rsidRPr="00BC6015">
        <w:rPr>
          <w:rFonts w:ascii="Calibri" w:hAnsi="Calibri" w:cs="Calibri"/>
          <w:b/>
          <w:bCs/>
          <w:spacing w:val="-6"/>
          <w:sz w:val="25"/>
          <w:szCs w:val="25"/>
        </w:rPr>
        <w:t>a</w:t>
      </w:r>
      <w:r w:rsidRPr="00BC6015">
        <w:rPr>
          <w:rFonts w:ascii="Calibri" w:hAnsi="Calibri" w:cs="Calibri"/>
          <w:b/>
          <w:bCs/>
          <w:sz w:val="25"/>
          <w:szCs w:val="25"/>
        </w:rPr>
        <w:t xml:space="preserve"> g</w:t>
      </w:r>
      <w:r w:rsidRPr="00BC6015">
        <w:rPr>
          <w:rFonts w:ascii="Calibri" w:hAnsi="Calibri" w:cs="Calibri"/>
          <w:b/>
          <w:bCs/>
          <w:spacing w:val="-9"/>
          <w:sz w:val="25"/>
          <w:szCs w:val="25"/>
        </w:rPr>
        <w:t>e</w:t>
      </w:r>
      <w:r w:rsidRPr="00BC6015">
        <w:rPr>
          <w:rFonts w:ascii="Calibri" w:hAnsi="Calibri" w:cs="Calibri"/>
          <w:b/>
          <w:bCs/>
          <w:sz w:val="25"/>
          <w:szCs w:val="25"/>
        </w:rPr>
        <w:t>st</w:t>
      </w:r>
      <w:r w:rsidRPr="00BC6015">
        <w:rPr>
          <w:rFonts w:ascii="Calibri" w:hAnsi="Calibri" w:cs="Calibri"/>
          <w:b/>
          <w:bCs/>
          <w:spacing w:val="-3"/>
          <w:sz w:val="25"/>
          <w:szCs w:val="25"/>
        </w:rPr>
        <w:t>io</w:t>
      </w:r>
      <w:r w:rsidRPr="00BC6015">
        <w:rPr>
          <w:rFonts w:ascii="Calibri" w:hAnsi="Calibri" w:cs="Calibri"/>
          <w:b/>
          <w:bCs/>
          <w:sz w:val="25"/>
          <w:szCs w:val="25"/>
        </w:rPr>
        <w:t>n</w:t>
      </w:r>
      <w:r w:rsidRPr="00BC6015">
        <w:rPr>
          <w:rFonts w:ascii="Calibri" w:hAnsi="Calibri" w:cs="Calibri"/>
          <w:b/>
          <w:bCs/>
          <w:spacing w:val="-3"/>
          <w:sz w:val="25"/>
          <w:szCs w:val="25"/>
        </w:rPr>
        <w:t>e</w:t>
      </w:r>
      <w:r w:rsidRPr="00BC6015">
        <w:rPr>
          <w:rFonts w:ascii="Calibri" w:hAnsi="Calibri" w:cs="Calibri"/>
          <w:b/>
          <w:bCs/>
          <w:sz w:val="25"/>
          <w:szCs w:val="25"/>
        </w:rPr>
        <w:t xml:space="preserve">  </w:t>
      </w:r>
    </w:p>
    <w:p w:rsidR="00BC2D08" w:rsidRPr="00BC6015" w:rsidRDefault="00F97558" w:rsidP="00F97558">
      <w:pPr>
        <w:spacing w:before="60" w:line="294" w:lineRule="exact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1.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Per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proofErr w:type="gramStart"/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z w:val="25"/>
          <w:szCs w:val="25"/>
        </w:rPr>
        <w:t>ipotesi</w:t>
      </w:r>
      <w:proofErr w:type="spellEnd"/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proofErr w:type="gram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in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dempimento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rte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del</w:t>
      </w:r>
      <w:r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ession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rio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spe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i</w:t>
      </w:r>
      <w:r w:rsidRPr="00BC6015">
        <w:rPr>
          <w:rFonts w:ascii="Calibri" w:hAnsi="Calibri" w:cs="Calibri"/>
          <w:spacing w:val="20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i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i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obblighi</w:t>
      </w:r>
      <w:proofErr w:type="spellEnd"/>
      <w:r w:rsidRPr="00BC6015">
        <w:rPr>
          <w:rFonts w:ascii="Calibri" w:hAnsi="Calibri" w:cs="Calibri"/>
          <w:spacing w:val="4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inerenti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F97558" w:rsidP="00F97558">
      <w:pPr>
        <w:tabs>
          <w:tab w:val="left" w:pos="9227"/>
        </w:tabs>
        <w:spacing w:before="340" w:line="255" w:lineRule="exact"/>
        <w:ind w:left="280" w:right="601"/>
        <w:jc w:val="both"/>
        <w:rPr>
          <w:rFonts w:ascii="Times New Roman" w:hAnsi="Times New Roman" w:cs="Times New Roman"/>
        </w:rPr>
      </w:pPr>
      <w:proofErr w:type="gram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lla</w:t>
      </w:r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gestione</w:t>
      </w:r>
      <w:proofErr w:type="gram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del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ome</w:t>
      </w:r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dedotti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nell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presente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 xml:space="preserve">Convenzione </w:t>
      </w:r>
      <w:r w:rsidRPr="00BC6015">
        <w:rPr>
          <w:rFonts w:ascii="Calibri" w:hAnsi="Calibri" w:cs="Calibri"/>
          <w:sz w:val="25"/>
          <w:szCs w:val="25"/>
        </w:rPr>
        <w:tab/>
        <w:t>e/o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nella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 </w:t>
      </w:r>
    </w:p>
    <w:p w:rsidR="00BC2D08" w:rsidRPr="00BC6015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“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Spe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tteristi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servizio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gestione”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188"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1</w:t>
      </w:r>
      <w:r>
        <w:rPr>
          <w:rFonts w:ascii="Calibri" w:hAnsi="Calibri" w:cs="Calibri"/>
          <w:color w:val="000000"/>
          <w:spacing w:val="-9"/>
        </w:rPr>
        <w:t>5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minimo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€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200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>00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ssimo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€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000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>00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a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ert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hé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respons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bilità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lvo</w:t>
      </w:r>
      <w:r>
        <w:rPr>
          <w:rFonts w:ascii="Calibri" w:hAnsi="Calibri" w:cs="Calibri"/>
          <w:color w:val="000000"/>
          <w:spacing w:val="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più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puntu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lmente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previsto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umenti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essere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seguenti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spe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ifici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:  </w:t>
      </w:r>
    </w:p>
    <w:p w:rsidR="00BC2D08" w:rsidRPr="00BC6015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  <w:color w:val="000000"/>
          <w:sz w:val="25"/>
          <w:szCs w:val="25"/>
        </w:rPr>
        <w:t>a.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ordin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pulizi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/o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ll'igi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="00134310" w:rsidRPr="00BC6015">
        <w:rPr>
          <w:rFonts w:ascii="Calibri" w:hAnsi="Calibri" w:cs="Calibri"/>
          <w:sz w:val="25"/>
          <w:szCs w:val="25"/>
        </w:rPr>
        <w:t>Centro</w:t>
      </w:r>
      <w:r w:rsidR="00134310" w:rsidRPr="00BC601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34310" w:rsidRPr="00BC6015">
        <w:rPr>
          <w:rFonts w:ascii="Calibri" w:hAnsi="Calibri" w:cs="Calibri"/>
          <w:sz w:val="25"/>
          <w:szCs w:val="25"/>
        </w:rPr>
        <w:t>padel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qu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nto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 xml:space="preserve">di  </w:t>
      </w:r>
    </w:p>
    <w:p w:rsidR="00BC2D08" w:rsidRPr="00BC6015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</w:rPr>
      </w:pP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omp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nz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 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ssion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rio;  </w:t>
      </w:r>
    </w:p>
    <w:p w:rsidR="00BC2D08" w:rsidRPr="00BC6015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b.</w:t>
      </w:r>
      <w:r w:rsidRPr="00BC6015">
        <w:rPr>
          <w:rFonts w:ascii="Arial" w:hAnsi="Arial" w:cs="Arial"/>
          <w:spacing w:val="-11"/>
          <w:sz w:val="25"/>
          <w:szCs w:val="25"/>
        </w:rPr>
        <w:t xml:space="preserve"> </w:t>
      </w:r>
      <w:proofErr w:type="gramStart"/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in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mpi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nz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proofErr w:type="gramEnd"/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tiv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gli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obblighi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nut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nzion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qu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nto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di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omp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nz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l  </w:t>
      </w:r>
    </w:p>
    <w:p w:rsidR="00BC2D08" w:rsidRPr="00BC6015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ssion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rio;  </w:t>
      </w:r>
    </w:p>
    <w:p w:rsidR="00BC2D08" w:rsidRPr="00BC6015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c.</w:t>
      </w:r>
      <w:r w:rsidRPr="00BC6015">
        <w:rPr>
          <w:rFonts w:ascii="Arial" w:hAnsi="Arial" w:cs="Arial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r </w:t>
      </w:r>
      <w:proofErr w:type="spellStart"/>
      <w:r w:rsidRPr="00BC6015">
        <w:rPr>
          <w:rFonts w:ascii="Calibri" w:hAnsi="Calibri" w:cs="Calibri"/>
          <w:sz w:val="25"/>
          <w:szCs w:val="25"/>
        </w:rPr>
        <w:t>l'int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rruzion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ttivit</w:t>
      </w:r>
      <w:r w:rsidRPr="00BC6015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per 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us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imput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bil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 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ssion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rio;  </w:t>
      </w:r>
    </w:p>
    <w:p w:rsidR="00BC2D08" w:rsidRPr="00BC6015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d.</w:t>
      </w:r>
      <w:r w:rsidRPr="00BC6015">
        <w:rPr>
          <w:rFonts w:ascii="Arial" w:hAnsi="Arial" w:cs="Arial"/>
          <w:spacing w:val="-11"/>
          <w:sz w:val="25"/>
          <w:szCs w:val="25"/>
        </w:rPr>
        <w:t xml:space="preserve"> </w:t>
      </w:r>
      <w:proofErr w:type="gramStart"/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omport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m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nti</w:t>
      </w:r>
      <w:proofErr w:type="spellEnd"/>
      <w:proofErr w:type="gram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inidon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i</w:t>
      </w:r>
      <w:proofErr w:type="spellEnd"/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o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BC6015">
        <w:rPr>
          <w:rFonts w:ascii="Calibri" w:hAnsi="Calibri" w:cs="Calibri"/>
          <w:sz w:val="25"/>
          <w:szCs w:val="25"/>
        </w:rPr>
        <w:t>s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orr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tti</w:t>
      </w:r>
      <w:proofErr w:type="spellEnd"/>
      <w:r w:rsidRPr="00BC6015">
        <w:rPr>
          <w:rFonts w:ascii="Calibri" w:hAnsi="Calibri" w:cs="Calibri"/>
          <w:spacing w:val="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4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ssion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rio</w:t>
      </w:r>
      <w:r w:rsidRPr="00BC6015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/o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rson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 xml:space="preserve">di  </w:t>
      </w:r>
    </w:p>
    <w:p w:rsidR="00BC2D08" w:rsidRPr="00BC6015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</w:rPr>
      </w:pPr>
      <w:proofErr w:type="spellStart"/>
      <w:r w:rsidRPr="00BC6015">
        <w:rPr>
          <w:rFonts w:ascii="Calibri" w:hAnsi="Calibri" w:cs="Calibri"/>
          <w:sz w:val="25"/>
          <w:szCs w:val="25"/>
        </w:rPr>
        <w:t>qu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st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z w:val="25"/>
          <w:szCs w:val="25"/>
        </w:rPr>
        <w:t>ultimo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on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ronti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ll'ut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nz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;  </w:t>
      </w:r>
    </w:p>
    <w:p w:rsidR="00BC2D08" w:rsidRPr="00BC6015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e.</w:t>
      </w:r>
      <w:r w:rsidRPr="00BC6015">
        <w:rPr>
          <w:rFonts w:ascii="Arial" w:hAnsi="Arial" w:cs="Arial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r </w:t>
      </w:r>
      <w:proofErr w:type="spellStart"/>
      <w:r w:rsidRPr="00BC6015">
        <w:rPr>
          <w:rFonts w:ascii="Calibri" w:hAnsi="Calibri" w:cs="Calibri"/>
          <w:sz w:val="25"/>
          <w:szCs w:val="25"/>
        </w:rPr>
        <w:t>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z w:val="25"/>
          <w:szCs w:val="25"/>
        </w:rPr>
        <w:t>ingiusti</w:t>
      </w:r>
      <w:r w:rsidRPr="00BC6015">
        <w:rPr>
          <w:rFonts w:ascii="Calibri" w:hAnsi="Calibri" w:cs="Calibri"/>
          <w:spacing w:val="-3"/>
          <w:sz w:val="25"/>
          <w:szCs w:val="25"/>
        </w:rPr>
        <w:t>f</w:t>
      </w:r>
      <w:r w:rsidRPr="00BC6015">
        <w:rPr>
          <w:rFonts w:ascii="Calibri" w:hAnsi="Calibri" w:cs="Calibri"/>
          <w:sz w:val="25"/>
          <w:szCs w:val="25"/>
        </w:rPr>
        <w:t>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non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mmission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di </w:t>
      </w:r>
      <w:proofErr w:type="spellStart"/>
      <w:r w:rsidRPr="00BC6015">
        <w:rPr>
          <w:rFonts w:ascii="Calibri" w:hAnsi="Calibri" w:cs="Calibri"/>
          <w:sz w:val="25"/>
          <w:szCs w:val="25"/>
        </w:rPr>
        <w:t>sogg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tti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z w:val="25"/>
          <w:szCs w:val="25"/>
        </w:rPr>
        <w:t>utilizzo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4"/>
          <w:sz w:val="25"/>
          <w:szCs w:val="25"/>
        </w:rPr>
        <w:t>’</w:t>
      </w:r>
      <w:r w:rsidRPr="00BC6015">
        <w:rPr>
          <w:rFonts w:ascii="Calibri" w:hAnsi="Calibri" w:cs="Calibri"/>
          <w:sz w:val="25"/>
          <w:szCs w:val="25"/>
        </w:rPr>
        <w:t>impi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nt</w:t>
      </w:r>
      <w:r w:rsidRPr="00BC6015">
        <w:rPr>
          <w:rFonts w:ascii="Calibri" w:hAnsi="Calibri" w:cs="Calibri"/>
          <w:spacing w:val="23"/>
          <w:sz w:val="25"/>
          <w:szCs w:val="25"/>
        </w:rPr>
        <w:t>o</w:t>
      </w:r>
      <w:r w:rsidRPr="00BC6015">
        <w:rPr>
          <w:rFonts w:ascii="Calibri" w:hAnsi="Calibri" w:cs="Calibri"/>
          <w:sz w:val="25"/>
          <w:szCs w:val="25"/>
        </w:rPr>
        <w:t xml:space="preserve">;  </w:t>
      </w:r>
    </w:p>
    <w:p w:rsidR="00BC2D08" w:rsidRPr="00BC6015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 w:rsidRPr="00BC6015">
        <w:rPr>
          <w:rFonts w:ascii="Calibri" w:hAnsi="Calibri" w:cs="Calibri"/>
          <w:sz w:val="25"/>
          <w:szCs w:val="25"/>
        </w:rPr>
        <w:t>f.</w:t>
      </w:r>
      <w:r w:rsidRPr="00BC6015">
        <w:rPr>
          <w:rFonts w:ascii="Arial" w:hAnsi="Arial" w:cs="Arial"/>
          <w:spacing w:val="49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 xml:space="preserve">r il </w:t>
      </w:r>
      <w:proofErr w:type="spellStart"/>
      <w:r w:rsidRPr="00BC6015">
        <w:rPr>
          <w:rFonts w:ascii="Calibri" w:hAnsi="Calibri" w:cs="Calibri"/>
          <w:sz w:val="25"/>
          <w:szCs w:val="25"/>
        </w:rPr>
        <w:t>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n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to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risp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tto d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ll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BC6015">
        <w:rPr>
          <w:rFonts w:ascii="Calibri" w:hAnsi="Calibri" w:cs="Calibri"/>
          <w:sz w:val="25"/>
          <w:szCs w:val="25"/>
        </w:rPr>
        <w:t>norm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tiv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in m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t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ri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di si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ur</w:t>
      </w:r>
      <w:r w:rsidRPr="00BC6015">
        <w:rPr>
          <w:rFonts w:ascii="Calibri" w:hAnsi="Calibri" w:cs="Calibri"/>
          <w:spacing w:val="-7"/>
          <w:sz w:val="25"/>
          <w:szCs w:val="25"/>
        </w:rPr>
        <w:t>e</w:t>
      </w:r>
      <w:r w:rsidRPr="00BC6015">
        <w:rPr>
          <w:rFonts w:ascii="Calibri" w:hAnsi="Calibri" w:cs="Calibri"/>
          <w:sz w:val="25"/>
          <w:szCs w:val="25"/>
        </w:rPr>
        <w:t>zz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sui</w:t>
      </w:r>
      <w:r w:rsidRPr="00BC6015">
        <w:rPr>
          <w:rFonts w:ascii="Calibri" w:hAnsi="Calibri" w:cs="Calibri"/>
          <w:spacing w:val="-13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>luoghi di 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voro.  </w:t>
      </w:r>
    </w:p>
    <w:p w:rsidR="00BC2D08" w:rsidRPr="00BC6015" w:rsidRDefault="00BC2D08" w:rsidP="00F97558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C2D08" w:rsidRDefault="00F97558" w:rsidP="00F97558">
      <w:pPr>
        <w:tabs>
          <w:tab w:val="left" w:pos="779"/>
          <w:tab w:val="left" w:pos="1321"/>
          <w:tab w:val="left" w:pos="3347"/>
          <w:tab w:val="left" w:pos="4066"/>
          <w:tab w:val="left" w:pos="5076"/>
          <w:tab w:val="left" w:pos="5392"/>
          <w:tab w:val="left" w:pos="6909"/>
          <w:tab w:val="left" w:pos="8365"/>
          <w:tab w:val="left" w:pos="8831"/>
          <w:tab w:val="left" w:pos="10167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 w:rsidRPr="00BC6015">
        <w:rPr>
          <w:rFonts w:ascii="Calibri" w:hAnsi="Calibri" w:cs="Calibri"/>
          <w:sz w:val="25"/>
          <w:szCs w:val="25"/>
        </w:rPr>
        <w:t>2.</w:t>
      </w:r>
      <w:r w:rsidRPr="00BC6015">
        <w:rPr>
          <w:rFonts w:ascii="Arial" w:hAnsi="Arial" w:cs="Arial"/>
          <w:spacing w:val="5"/>
          <w:sz w:val="25"/>
          <w:szCs w:val="25"/>
        </w:rPr>
        <w:t xml:space="preserve">  </w:t>
      </w:r>
      <w:r w:rsidRPr="00BC6015">
        <w:rPr>
          <w:rFonts w:ascii="Calibri" w:hAnsi="Calibri" w:cs="Calibri"/>
          <w:sz w:val="25"/>
          <w:szCs w:val="25"/>
        </w:rPr>
        <w:t xml:space="preserve">Ai </w:t>
      </w:r>
      <w:r w:rsidRPr="00BC6015">
        <w:rPr>
          <w:rFonts w:ascii="Calibri" w:hAnsi="Calibri" w:cs="Calibri"/>
          <w:sz w:val="25"/>
          <w:szCs w:val="25"/>
        </w:rPr>
        <w:tab/>
        <w:t xml:space="preserve">fini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z w:val="25"/>
          <w:szCs w:val="25"/>
        </w:rPr>
        <w:t>dell'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ppli</w:t>
      </w:r>
      <w:r w:rsidRPr="00BC6015">
        <w:rPr>
          <w:rFonts w:ascii="Calibri" w:hAnsi="Calibri" w:cs="Calibri"/>
          <w:spacing w:val="-3"/>
          <w:sz w:val="25"/>
          <w:szCs w:val="25"/>
        </w:rPr>
        <w:t>ca</w:t>
      </w:r>
      <w:r w:rsidRPr="00BC6015">
        <w:rPr>
          <w:rFonts w:ascii="Calibri" w:hAnsi="Calibri" w:cs="Calibri"/>
          <w:sz w:val="25"/>
          <w:szCs w:val="25"/>
        </w:rPr>
        <w:t>zione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  <w:t>dell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z w:val="25"/>
          <w:szCs w:val="25"/>
        </w:rPr>
        <w:t>pen</w:t>
      </w:r>
      <w:r w:rsidRPr="00BC6015">
        <w:rPr>
          <w:rFonts w:ascii="Calibri" w:hAnsi="Calibri" w:cs="Calibri"/>
          <w:spacing w:val="-3"/>
          <w:sz w:val="25"/>
          <w:szCs w:val="25"/>
        </w:rPr>
        <w:t>a</w:t>
      </w:r>
      <w:r w:rsidRPr="00BC6015">
        <w:rPr>
          <w:rFonts w:ascii="Calibri" w:hAnsi="Calibri" w:cs="Calibri"/>
          <w:sz w:val="25"/>
          <w:szCs w:val="25"/>
        </w:rPr>
        <w:t>le</w:t>
      </w:r>
      <w:proofErr w:type="spellEnd"/>
      <w:r w:rsidRPr="00BC6015">
        <w:rPr>
          <w:rFonts w:ascii="Calibri" w:hAnsi="Calibri" w:cs="Calibri"/>
          <w:spacing w:val="-4"/>
          <w:sz w:val="25"/>
          <w:szCs w:val="25"/>
        </w:rPr>
        <w:t>,</w:t>
      </w:r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  <w:t xml:space="preserve">il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z w:val="25"/>
          <w:szCs w:val="25"/>
        </w:rPr>
        <w:t>Con</w:t>
      </w:r>
      <w:r w:rsidRPr="00BC6015">
        <w:rPr>
          <w:rFonts w:ascii="Calibri" w:hAnsi="Calibri" w:cs="Calibri"/>
          <w:spacing w:val="-3"/>
          <w:sz w:val="25"/>
          <w:szCs w:val="25"/>
        </w:rPr>
        <w:t>c</w:t>
      </w:r>
      <w:r w:rsidRPr="00BC6015">
        <w:rPr>
          <w:rFonts w:ascii="Calibri" w:hAnsi="Calibri" w:cs="Calibri"/>
          <w:sz w:val="25"/>
          <w:szCs w:val="25"/>
        </w:rPr>
        <w:t>edente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 w:rsidRPr="00BC6015">
        <w:rPr>
          <w:rFonts w:ascii="Calibri" w:hAnsi="Calibri" w:cs="Calibri"/>
          <w:sz w:val="25"/>
          <w:szCs w:val="25"/>
        </w:rPr>
        <w:tab/>
      </w:r>
      <w:proofErr w:type="spellStart"/>
      <w:r w:rsidRPr="00BC6015">
        <w:rPr>
          <w:rFonts w:ascii="Calibri" w:hAnsi="Calibri" w:cs="Calibri"/>
          <w:sz w:val="25"/>
          <w:szCs w:val="25"/>
        </w:rPr>
        <w:t>provvederà</w:t>
      </w:r>
      <w:proofErr w:type="spellEnd"/>
      <w:r w:rsidRPr="00BC6015">
        <w:rPr>
          <w:rFonts w:ascii="Calibri" w:hAnsi="Calibri" w:cs="Calibri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indirizz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F97558" w:rsidP="00F97558">
      <w:pPr>
        <w:spacing w:before="360" w:line="255" w:lineRule="exact"/>
        <w:ind w:left="280" w:right="58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rsi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mezzo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/r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mezzo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C,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oltre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15</w:t>
      </w:r>
      <w:r>
        <w:rPr>
          <w:rFonts w:ascii="Calibri" w:hAnsi="Calibri" w:cs="Calibri"/>
          <w:color w:val="000000"/>
          <w:spacing w:val="3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quindi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proofErr w:type="gram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rsi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ovvero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diversa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 il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venuto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oggettiv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essionario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ormul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proprie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ontrodeduzioni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/o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giusti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15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lla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noti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suddett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12</w:t>
      </w:r>
      <w:r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-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v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6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essi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</w:t>
      </w:r>
      <w:r>
        <w:rPr>
          <w:rFonts w:ascii="Calibri" w:hAnsi="Calibri" w:cs="Calibri"/>
          <w:color w:val="000000"/>
          <w:sz w:val="25"/>
          <w:szCs w:val="25"/>
        </w:rPr>
        <w:t>fid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interventi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sono</w:t>
      </w:r>
      <w:r>
        <w:rPr>
          <w:rFonts w:ascii="Calibri" w:hAnsi="Calibri" w:cs="Calibri"/>
          <w:color w:val="000000"/>
          <w:spacing w:val="5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quelli  </w:t>
      </w:r>
    </w:p>
    <w:p w:rsidR="00BC2D08" w:rsidRDefault="00F97558" w:rsidP="00F97558">
      <w:pPr>
        <w:tabs>
          <w:tab w:val="left" w:pos="2213"/>
          <w:tab w:val="left" w:pos="8150"/>
        </w:tabs>
        <w:spacing w:before="34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somm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mente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ritti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2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più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ifi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mente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ppresent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negli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1</w:t>
      </w:r>
      <w:r>
        <w:rPr>
          <w:rFonts w:ascii="Calibri" w:hAnsi="Calibri" w:cs="Calibri"/>
          <w:color w:val="000000"/>
          <w:spacing w:val="-9"/>
        </w:rPr>
        <w:t>6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borati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progettu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>
        <w:rPr>
          <w:rFonts w:ascii="Calibri" w:hAnsi="Calibri" w:cs="Calibri"/>
          <w:color w:val="000000"/>
          <w:sz w:val="25"/>
          <w:szCs w:val="25"/>
        </w:rPr>
        <w:t>All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sub 3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895"/>
          <w:tab w:val="left" w:pos="4986"/>
          <w:tab w:val="left" w:pos="9146"/>
          <w:tab w:val="left" w:pos="10152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sono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strument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servizio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pubbli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in  </w:t>
      </w:r>
    </w:p>
    <w:p w:rsidR="00BC2D08" w:rsidRDefault="00F97558" w:rsidP="00F97558">
      <w:pPr>
        <w:spacing w:before="360" w:line="255" w:lineRule="exact"/>
        <w:ind w:left="280" w:right="599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pert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sono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rsi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essori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mbito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stess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13</w:t>
      </w:r>
      <w:r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b/>
          <w:bCs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u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z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proofErr w:type="gramEnd"/>
      <w:r>
        <w:rPr>
          <w:rFonts w:ascii="Calibri" w:hAnsi="Calibri" w:cs="Calibri"/>
          <w:b/>
          <w:bCs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v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22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p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g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ttazion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p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li</w:t>
      </w:r>
      <w:proofErr w:type="spellEnd"/>
      <w:r>
        <w:rPr>
          <w:rFonts w:ascii="Calibri" w:hAnsi="Calibri" w:cs="Calibri"/>
          <w:b/>
          <w:bCs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-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5"/>
          <w:szCs w:val="25"/>
        </w:rPr>
        <w:t>v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6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dedotti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presente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dovr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gram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essere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ultim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 non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oltre</w:t>
      </w:r>
      <w:proofErr w:type="spellEnd"/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24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>0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2592"/>
        </w:tabs>
        <w:spacing w:before="340" w:line="255" w:lineRule="exact"/>
        <w:ind w:left="280" w:right="584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due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entoqu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nta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riport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verb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inizio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lvi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eventu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rsi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urgenz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ondo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gli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ordi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ssunti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262"/>
          <w:tab w:val="left" w:pos="3160"/>
          <w:tab w:val="left" w:pos="3955"/>
          <w:tab w:val="left" w:pos="4329"/>
          <w:tab w:val="left" w:pos="5288"/>
          <w:tab w:val="left" w:pos="6336"/>
          <w:tab w:val="left" w:pos="7040"/>
          <w:tab w:val="left" w:pos="8215"/>
          <w:tab w:val="left" w:pos="9041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tenuto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onto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di </w:t>
      </w:r>
      <w:r>
        <w:rPr>
          <w:rFonts w:ascii="Calibri" w:hAnsi="Calibri" w:cs="Calibri"/>
          <w:color w:val="000000"/>
          <w:sz w:val="25"/>
          <w:szCs w:val="25"/>
        </w:rPr>
        <w:tab/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nto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previsto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negli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gra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i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orsivi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progettu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sub All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inizio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ert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verb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redigere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ddittorio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951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ultim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-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erimento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eventu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lmente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singolo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lotto  </w:t>
      </w:r>
    </w:p>
    <w:p w:rsidR="00BC2D08" w:rsidRDefault="00F97558" w:rsidP="00F97558">
      <w:pPr>
        <w:spacing w:before="360" w:line="255" w:lineRule="exact"/>
        <w:ind w:left="280" w:right="581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unzion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ert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pposito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verb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4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red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ddittorio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da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orrerà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per il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4.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Nel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aso</w:t>
      </w:r>
      <w:proofErr w:type="spellEnd"/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rispetto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vori,  </w:t>
      </w:r>
    </w:p>
    <w:p w:rsidR="00BC2D08" w:rsidRDefault="00F97558" w:rsidP="00F97558">
      <w:pPr>
        <w:spacing w:before="360" w:line="255" w:lineRule="exact"/>
        <w:ind w:left="280" w:right="5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giorno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rdo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verr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1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mill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lore</w:t>
      </w:r>
      <w:proofErr w:type="spell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opere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4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rdo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risult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pacing w:val="1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progetto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utivo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inteso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r>
        <w:rPr>
          <w:rFonts w:ascii="Calibri" w:hAnsi="Calibri" w:cs="Calibri"/>
          <w:color w:val="000000"/>
          <w:spacing w:val="3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verr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degu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sospensione</w:t>
      </w:r>
      <w:proofErr w:type="spell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gener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5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use</w:t>
      </w:r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rdo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delle opere non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e/o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229"/>
          <w:tab w:val="left" w:pos="2593"/>
          <w:tab w:val="left" w:pos="3917"/>
          <w:tab w:val="left" w:pos="4682"/>
          <w:tab w:val="left" w:pos="5462"/>
          <w:tab w:val="left" w:pos="6578"/>
          <w:tab w:val="left" w:pos="8675"/>
          <w:tab w:val="left" w:pos="9964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5.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Fermo </w:t>
      </w:r>
      <w:r>
        <w:rPr>
          <w:rFonts w:ascii="Calibri" w:hAnsi="Calibri" w:cs="Calibri"/>
          <w:color w:val="000000"/>
          <w:sz w:val="25"/>
          <w:szCs w:val="25"/>
        </w:rPr>
        <w:tab/>
        <w:t>rim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nendo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ome </w:t>
      </w:r>
      <w:r>
        <w:rPr>
          <w:rFonts w:ascii="Calibri" w:hAnsi="Calibri" w:cs="Calibri"/>
          <w:color w:val="000000"/>
          <w:sz w:val="25"/>
          <w:szCs w:val="25"/>
        </w:rPr>
        <w:tab/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il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lla  </w:t>
      </w:r>
    </w:p>
    <w:p w:rsidR="00BC2D08" w:rsidRDefault="00F97558" w:rsidP="00F97558">
      <w:pPr>
        <w:spacing w:before="360" w:line="255" w:lineRule="exact"/>
        <w:ind w:left="280" w:right="592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sviluppo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inerente</w:t>
      </w:r>
      <w:proofErr w:type="spell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suddetti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rispetto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degli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orsivi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progettu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>
        <w:rPr>
          <w:rFonts w:ascii="Calibri" w:hAnsi="Calibri" w:cs="Calibri"/>
          <w:color w:val="000000"/>
          <w:sz w:val="25"/>
          <w:szCs w:val="25"/>
        </w:rPr>
        <w:t>All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3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98"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1</w:t>
      </w:r>
      <w:r>
        <w:rPr>
          <w:rFonts w:ascii="Calibri" w:hAnsi="Calibri" w:cs="Calibri"/>
          <w:color w:val="000000"/>
          <w:spacing w:val="-9"/>
        </w:rPr>
        <w:t>7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4118"/>
          <w:tab w:val="left" w:pos="9720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oltre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75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</w:t>
      </w:r>
      <w:r>
        <w:rPr>
          <w:rFonts w:ascii="Calibri" w:hAnsi="Calibri" w:cs="Calibri"/>
          <w:color w:val="000000"/>
          <w:sz w:val="25"/>
          <w:szCs w:val="25"/>
        </w:rPr>
        <w:t>inque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stipul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7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redigere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sottoporre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24"/>
          <w:sz w:val="25"/>
          <w:szCs w:val="25"/>
        </w:rPr>
        <w:t>m</w:t>
      </w:r>
      <w:r>
        <w:rPr>
          <w:rFonts w:ascii="Calibri" w:hAnsi="Calibri" w:cs="Calibri"/>
          <w:color w:val="000000"/>
          <w:sz w:val="25"/>
          <w:szCs w:val="25"/>
        </w:rPr>
        <w:t>petenti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ril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edilizia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titolo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equipollente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ermo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30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pprov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medesi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>m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6.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n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rdo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olpevole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predisposizione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progetto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utivo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rispetto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80" w:right="592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1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per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mille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delle opere 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27"/>
          <w:sz w:val="25"/>
          <w:szCs w:val="25"/>
        </w:rPr>
        <w:t>1</w:t>
      </w:r>
      <w:r>
        <w:rPr>
          <w:rFonts w:ascii="Calibri" w:hAnsi="Calibri" w:cs="Calibri"/>
          <w:color w:val="000000"/>
          <w:sz w:val="25"/>
          <w:szCs w:val="25"/>
        </w:rPr>
        <w:t xml:space="preserve">2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 pre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sempre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 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rdo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omporti</w:t>
      </w:r>
      <w:proofErr w:type="spellEnd"/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orrispondente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rdo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sui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tempi</w:t>
      </w:r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funzione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oper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stesse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presente Convenzione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7.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 xml:space="preserve">a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progett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dovrà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essere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orme</w:t>
      </w:r>
      <w:proofErr w:type="spellEnd"/>
      <w:r>
        <w:rPr>
          <w:rFonts w:ascii="Calibri" w:hAnsi="Calibri" w:cs="Calibri"/>
          <w:color w:val="000000"/>
          <w:spacing w:val="5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pubbli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i.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8.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progetto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esecutivo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dovrà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essere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orred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7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oper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  </w:t>
      </w:r>
    </w:p>
    <w:p w:rsidR="00BC2D08" w:rsidRDefault="00F97558" w:rsidP="00F97558">
      <w:pPr>
        <w:spacing w:before="360" w:line="255" w:lineRule="exact"/>
        <w:ind w:left="280" w:right="586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ronoprogram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uri</w:t>
      </w:r>
      <w:proofErr w:type="spellEnd"/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la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riduzione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minimo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pregiudizi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per le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person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beni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pubbli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hé</w:t>
      </w:r>
      <w:r>
        <w:rPr>
          <w:rFonts w:ascii="Calibri" w:hAnsi="Calibri" w:cs="Calibri"/>
          <w:color w:val="000000"/>
          <w:spacing w:val="17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erenze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servizio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essione.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578"/>
          <w:tab w:val="left" w:pos="3506"/>
          <w:tab w:val="left" w:pos="5857"/>
          <w:tab w:val="left" w:pos="7369"/>
          <w:tab w:val="left" w:pos="9056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9.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Fermo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rim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nendo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nto </w:t>
      </w:r>
      <w:r>
        <w:rPr>
          <w:rFonts w:ascii="Calibri" w:hAnsi="Calibri" w:cs="Calibri"/>
          <w:color w:val="000000"/>
          <w:sz w:val="25"/>
          <w:szCs w:val="25"/>
        </w:rPr>
        <w:tab/>
        <w:t>di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seguito</w:t>
      </w:r>
      <w:proofErr w:type="spellEnd"/>
      <w:r>
        <w:rPr>
          <w:rFonts w:ascii="Calibri" w:hAnsi="Calibri" w:cs="Calibri"/>
          <w:color w:val="000000"/>
          <w:spacing w:val="2"/>
          <w:sz w:val="25"/>
          <w:szCs w:val="25"/>
        </w:rPr>
        <w:t xml:space="preserve">   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bilito </w:t>
      </w:r>
      <w:r>
        <w:rPr>
          <w:rFonts w:ascii="Calibri" w:hAnsi="Calibri" w:cs="Calibri"/>
          <w:color w:val="000000"/>
          <w:sz w:val="25"/>
          <w:szCs w:val="25"/>
        </w:rPr>
        <w:tab/>
        <w:t>in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zione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riequilibrio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m</w:t>
      </w:r>
      <w:r>
        <w:rPr>
          <w:rFonts w:ascii="Calibri" w:hAnsi="Calibri" w:cs="Calibri"/>
          <w:color w:val="000000"/>
          <w:sz w:val="25"/>
          <w:szCs w:val="25"/>
        </w:rPr>
        <w:t>ico-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BC2D08" w:rsidRDefault="00F97558" w:rsidP="00F97558">
      <w:pPr>
        <w:tabs>
          <w:tab w:val="left" w:pos="8806"/>
        </w:tabs>
        <w:spacing w:before="340" w:line="255" w:lineRule="exact"/>
        <w:ind w:left="280" w:right="588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degli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investimenti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onness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a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introdurre</w:t>
      </w:r>
      <w:proofErr w:type="spellEnd"/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negli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progettu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tutte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le modifi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ezion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menti</w:t>
      </w:r>
      <w:proofErr w:type="spellEnd"/>
      <w:r>
        <w:rPr>
          <w:rFonts w:ascii="Calibri" w:hAnsi="Calibri" w:cs="Calibri"/>
          <w:color w:val="000000"/>
          <w:spacing w:val="7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per il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onseguimento</w:t>
      </w:r>
      <w:proofErr w:type="spell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ed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lusivo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rigu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rdo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oggetto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progett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-</w:t>
      </w:r>
      <w:r>
        <w:rPr>
          <w:rFonts w:ascii="Calibri" w:hAnsi="Calibri" w:cs="Calibri"/>
          <w:color w:val="000000"/>
          <w:sz w:val="25"/>
          <w:szCs w:val="25"/>
        </w:rPr>
        <w:t xml:space="preserve"> dei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reri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dei nulla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delle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degli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ssenso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omunque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denomin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10.</w:t>
      </w:r>
      <w:r>
        <w:rPr>
          <w:rFonts w:ascii="Arial" w:hAnsi="Arial" w:cs="Arial"/>
          <w:color w:val="000000"/>
          <w:spacing w:val="-5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dovrà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provvedere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 spese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d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ottenere</w:t>
      </w:r>
      <w:proofErr w:type="spellEnd"/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tutte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zioni  </w:t>
      </w:r>
    </w:p>
    <w:p w:rsidR="00BC2D08" w:rsidRDefault="00F97558" w:rsidP="00F97558">
      <w:pPr>
        <w:tabs>
          <w:tab w:val="left" w:pos="1582"/>
          <w:tab w:val="left" w:pos="3244"/>
          <w:tab w:val="left" w:pos="5927"/>
          <w:tab w:val="left" w:pos="6993"/>
        </w:tabs>
        <w:spacing w:before="360" w:line="255" w:lineRule="exact"/>
        <w:ind w:left="280" w:right="58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rie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gibilit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delle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opere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in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 xml:space="preserve">orza </w:t>
      </w:r>
      <w:r>
        <w:rPr>
          <w:rFonts w:ascii="Calibri" w:hAnsi="Calibri" w:cs="Calibri"/>
          <w:color w:val="000000"/>
          <w:sz w:val="25"/>
          <w:szCs w:val="25"/>
        </w:rPr>
        <w:tab/>
        <w:t>della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Convenzion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19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1</w:t>
      </w:r>
      <w:r>
        <w:rPr>
          <w:rFonts w:ascii="Calibri" w:hAnsi="Calibri" w:cs="Calibri"/>
          <w:color w:val="000000"/>
          <w:spacing w:val="-9"/>
        </w:rPr>
        <w:t>8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753"/>
          <w:tab w:val="left" w:pos="5103"/>
          <w:tab w:val="left" w:pos="7500"/>
          <w:tab w:val="left" w:pos="9701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ssumendo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onere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hé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ompetenz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ermo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il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impegna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gevol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oordinamento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edure</w:t>
      </w:r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amministr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per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</w:t>
      </w:r>
      <w:r>
        <w:rPr>
          <w:rFonts w:ascii="Calibri" w:hAnsi="Calibri" w:cs="Calibri"/>
          <w:color w:val="000000"/>
          <w:sz w:val="25"/>
          <w:szCs w:val="25"/>
        </w:rPr>
        <w:t>quisizione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428"/>
          <w:tab w:val="left" w:pos="3865"/>
          <w:tab w:val="left" w:pos="5211"/>
          <w:tab w:val="left" w:pos="6188"/>
          <w:tab w:val="left" w:pos="9473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11.</w:t>
      </w:r>
      <w:r>
        <w:rPr>
          <w:rFonts w:ascii="Arial" w:hAnsi="Arial" w:cs="Arial"/>
          <w:color w:val="000000"/>
          <w:spacing w:val="-56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impres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utri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divers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obblig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proofErr w:type="gramEnd"/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osserv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tutte</w:t>
      </w:r>
      <w:proofErr w:type="spell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vigenti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norme</w:t>
      </w:r>
      <w:proofErr w:type="spellEnd"/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ttere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gener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rizioni</w:t>
      </w:r>
      <w:r>
        <w:rPr>
          <w:rFonts w:ascii="Calibri" w:hAnsi="Calibri" w:cs="Calibri"/>
          <w:color w:val="000000"/>
          <w:spacing w:val="1"/>
          <w:sz w:val="25"/>
          <w:szCs w:val="25"/>
        </w:rPr>
        <w:t xml:space="preserve">  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ttere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tive</w:t>
      </w:r>
      <w:r>
        <w:rPr>
          <w:rFonts w:ascii="Calibri" w:hAnsi="Calibri" w:cs="Calibri"/>
          <w:color w:val="000000"/>
          <w:spacing w:val="4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prevenzione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degli</w:t>
      </w:r>
      <w:r>
        <w:rPr>
          <w:rFonts w:ascii="Calibri" w:hAnsi="Calibri" w:cs="Calibri"/>
          <w:color w:val="000000"/>
          <w:spacing w:val="3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ortuni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sul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 le opere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pubblich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rticol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redigere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 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urezz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 xml:space="preserve">ntiere.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2212FB" w:rsidRDefault="00F97558" w:rsidP="002212FB">
      <w:pPr>
        <w:spacing w:after="85"/>
        <w:jc w:val="both"/>
        <w:rPr>
          <w:rFonts w:ascii="Calibri" w:hAnsi="Calibri" w:cs="Calibri"/>
          <w:color w:val="000000"/>
          <w:sz w:val="25"/>
          <w:szCs w:val="25"/>
        </w:rPr>
      </w:pPr>
      <w:r w:rsidRPr="00134310">
        <w:rPr>
          <w:rFonts w:ascii="Calibri" w:hAnsi="Calibri" w:cs="Calibri"/>
          <w:strike/>
          <w:color w:val="C00000"/>
          <w:sz w:val="25"/>
          <w:szCs w:val="25"/>
        </w:rPr>
        <w:t>13.</w:t>
      </w:r>
      <w:r w:rsidRPr="00134310">
        <w:rPr>
          <w:rFonts w:ascii="Arial" w:hAnsi="Arial" w:cs="Arial"/>
          <w:strike/>
          <w:color w:val="C00000"/>
          <w:spacing w:val="-56"/>
          <w:sz w:val="25"/>
          <w:szCs w:val="25"/>
        </w:rPr>
        <w:t xml:space="preserve"> </w:t>
      </w:r>
      <w:ins w:id="26" w:author="paolo del pasqua" w:date="2023-04-14T17:02:00Z">
        <w:r w:rsidR="00057A28">
          <w:rPr>
            <w:rFonts w:ascii="Calibri" w:hAnsi="Calibri" w:cs="Calibri"/>
            <w:strike/>
            <w:color w:val="C00000"/>
            <w:sz w:val="25"/>
            <w:szCs w:val="25"/>
          </w:rPr>
          <w:t xml:space="preserve"> </w:t>
        </w:r>
      </w:ins>
      <w:ins w:id="27" w:author="paolo del pasqua" w:date="2023-04-14T17:01:00Z"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Il Concessionario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sarà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tenuto ad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adeguarsi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alle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varianti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in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corso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d’opera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richieste dal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Concedente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anche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durante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la fase di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costruzione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 xml:space="preserve">solo per </w:t>
        </w:r>
        <w:proofErr w:type="spellStart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>casi</w:t>
        </w:r>
        <w:proofErr w:type="spellEnd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>imprevedibili</w:t>
        </w:r>
        <w:proofErr w:type="spellEnd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 xml:space="preserve"> al </w:t>
        </w:r>
        <w:proofErr w:type="spellStart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>momento</w:t>
        </w:r>
        <w:proofErr w:type="spellEnd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 xml:space="preserve"> della sottoscrizione della presente </w:t>
        </w:r>
        <w:proofErr w:type="spellStart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>convenzione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,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ferme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restando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le disposizioni di cui al citato art. 175 del Codice. Le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varianti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in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corso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d’opera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saranno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valutate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in base ai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capitolati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tecnici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e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tariffari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forniti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dal Concessionario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unitamente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al progetto esecutivo approvato dal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Concedente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.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Fatto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salvo il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caso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in cui le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varianti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siano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dovute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ad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errori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od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omissioni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di progettazione, il Concessionario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avrà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diritto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al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riequilibrio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come di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seguito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pattuito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,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nell’ipotesi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in cui le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varianti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diano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luogo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a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lesione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dell’Equilibrio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Economico-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Finanziario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>originario</w:t>
        </w:r>
        <w:proofErr w:type="spellEnd"/>
        <w:r w:rsidR="00057A28" w:rsidRPr="002212FB">
          <w:rPr>
            <w:rFonts w:ascii="Calibri" w:hAnsi="Calibri" w:cs="Calibri"/>
            <w:color w:val="000000"/>
            <w:sz w:val="25"/>
            <w:szCs w:val="25"/>
          </w:rPr>
          <w:t xml:space="preserve">. </w:t>
        </w:r>
        <w:proofErr w:type="spellStart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>si</w:t>
        </w:r>
        <w:proofErr w:type="spellEnd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 xml:space="preserve"> </w:t>
        </w:r>
        <w:proofErr w:type="spellStart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>specifica</w:t>
        </w:r>
        <w:proofErr w:type="spellEnd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 xml:space="preserve"> che </w:t>
        </w:r>
        <w:proofErr w:type="spellStart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>l’opera</w:t>
        </w:r>
        <w:proofErr w:type="spellEnd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 xml:space="preserve"> sara’ </w:t>
        </w:r>
        <w:proofErr w:type="spellStart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>realizzata</w:t>
        </w:r>
        <w:proofErr w:type="spellEnd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 xml:space="preserve"> come da progetto definitivo presentato in sede di gara e da progetto esecutivo a </w:t>
        </w:r>
        <w:proofErr w:type="spellStart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>seguito</w:t>
        </w:r>
        <w:proofErr w:type="spellEnd"/>
        <w:r w:rsidR="00057A28" w:rsidRPr="00057A28">
          <w:rPr>
            <w:rFonts w:ascii="Calibri" w:hAnsi="Calibri" w:cs="Calibri"/>
            <w:color w:val="000000"/>
            <w:sz w:val="25"/>
            <w:szCs w:val="25"/>
          </w:rPr>
          <w:t xml:space="preserve"> di aggiudicazione</w:t>
        </w:r>
      </w:ins>
      <w:ins w:id="28" w:author="paolo del pasqua" w:date="2023-04-14T17:03:00Z">
        <w:r w:rsidR="00057A28">
          <w:rPr>
            <w:rFonts w:ascii="Calibri" w:hAnsi="Calibri" w:cs="Calibri"/>
            <w:color w:val="000000"/>
            <w:sz w:val="25"/>
            <w:szCs w:val="25"/>
          </w:rPr>
          <w:t>.</w:t>
        </w:r>
      </w:ins>
    </w:p>
    <w:p w:rsidR="00BC2D08" w:rsidRPr="00134310" w:rsidRDefault="00BC2D08" w:rsidP="00F97558">
      <w:pPr>
        <w:spacing w:after="56"/>
        <w:jc w:val="both"/>
        <w:rPr>
          <w:rFonts w:ascii="Times New Roman" w:hAnsi="Times New Roman"/>
          <w:strike/>
          <w:color w:val="C00000"/>
          <w:sz w:val="24"/>
          <w:szCs w:val="24"/>
        </w:rPr>
      </w:pPr>
    </w:p>
    <w:p w:rsidR="00BC2D08" w:rsidRPr="00134310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strike/>
          <w:color w:val="C00000"/>
        </w:rPr>
        <w:sectPr w:rsidR="00BC2D08" w:rsidRPr="00134310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 w:rsidRPr="00134310">
        <w:rPr>
          <w:rFonts w:ascii="Calibri" w:hAnsi="Calibri" w:cs="Calibri"/>
          <w:strike/>
          <w:color w:val="C00000"/>
          <w:spacing w:val="-10"/>
        </w:rPr>
        <w:t>1</w:t>
      </w:r>
      <w:r w:rsidRPr="00134310">
        <w:rPr>
          <w:rFonts w:ascii="Calibri" w:hAnsi="Calibri" w:cs="Calibri"/>
          <w:strike/>
          <w:color w:val="C00000"/>
          <w:spacing w:val="-9"/>
        </w:rPr>
        <w:t>9</w:t>
      </w:r>
      <w:r w:rsidRPr="00134310">
        <w:rPr>
          <w:rFonts w:ascii="Calibri" w:hAnsi="Calibri" w:cs="Calibri"/>
          <w:strike/>
          <w:color w:val="C00000"/>
        </w:rPr>
        <w:t xml:space="preserve">  </w:t>
      </w:r>
      <w:r w:rsidRPr="00134310">
        <w:rPr>
          <w:strike/>
          <w:color w:val="C00000"/>
        </w:rPr>
        <w:br w:type="page"/>
      </w:r>
    </w:p>
    <w:p w:rsidR="00BC2D08" w:rsidRPr="00134310" w:rsidRDefault="00BC2D08" w:rsidP="00F97558">
      <w:pPr>
        <w:jc w:val="both"/>
        <w:rPr>
          <w:rFonts w:ascii="Times New Roman" w:hAnsi="Times New Roman"/>
          <w:strike/>
          <w:color w:val="C00000"/>
          <w:sz w:val="24"/>
          <w:szCs w:val="24"/>
        </w:rPr>
      </w:pPr>
    </w:p>
    <w:p w:rsidR="00BC2D08" w:rsidRPr="00134310" w:rsidRDefault="00BC2D08" w:rsidP="00F97558">
      <w:pPr>
        <w:jc w:val="both"/>
        <w:rPr>
          <w:rFonts w:ascii="Times New Roman" w:hAnsi="Times New Roman"/>
          <w:strike/>
          <w:color w:val="C00000"/>
          <w:sz w:val="24"/>
          <w:szCs w:val="24"/>
        </w:rPr>
      </w:pPr>
    </w:p>
    <w:p w:rsidR="00BC2D08" w:rsidRPr="00134310" w:rsidRDefault="00BC2D08" w:rsidP="00F97558">
      <w:pPr>
        <w:jc w:val="both"/>
        <w:rPr>
          <w:rFonts w:ascii="Times New Roman" w:hAnsi="Times New Roman"/>
          <w:strike/>
          <w:color w:val="C00000"/>
          <w:sz w:val="24"/>
          <w:szCs w:val="24"/>
        </w:rPr>
      </w:pPr>
    </w:p>
    <w:p w:rsidR="00BC2D08" w:rsidRPr="00134310" w:rsidRDefault="00BC2D08" w:rsidP="00F97558">
      <w:pPr>
        <w:spacing w:after="173"/>
        <w:jc w:val="both"/>
        <w:rPr>
          <w:rFonts w:ascii="Times New Roman" w:hAnsi="Times New Roman"/>
          <w:strike/>
          <w:color w:val="C00000"/>
          <w:sz w:val="24"/>
          <w:szCs w:val="24"/>
        </w:rPr>
      </w:pPr>
    </w:p>
    <w:p w:rsidR="00BC2D08" w:rsidRPr="00134310" w:rsidRDefault="00F97558" w:rsidP="00F97558">
      <w:pPr>
        <w:tabs>
          <w:tab w:val="left" w:pos="2115"/>
          <w:tab w:val="left" w:pos="4198"/>
          <w:tab w:val="left" w:pos="5662"/>
          <w:tab w:val="left" w:pos="7338"/>
        </w:tabs>
        <w:spacing w:line="255" w:lineRule="exact"/>
        <w:ind w:left="360"/>
        <w:jc w:val="both"/>
        <w:rPr>
          <w:rFonts w:ascii="Times New Roman" w:hAnsi="Times New Roman" w:cs="Times New Roman"/>
          <w:strike/>
          <w:color w:val="C00000"/>
        </w:rPr>
      </w:pPr>
      <w:r w:rsidRPr="00134310">
        <w:rPr>
          <w:rFonts w:ascii="Calibri" w:hAnsi="Calibri" w:cs="Calibri"/>
          <w:strike/>
          <w:color w:val="C00000"/>
          <w:sz w:val="25"/>
          <w:szCs w:val="25"/>
        </w:rPr>
        <w:t>progett</w:t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a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zione</w:t>
      </w:r>
      <w:r w:rsidRPr="00134310">
        <w:rPr>
          <w:rFonts w:ascii="Calibri" w:hAnsi="Calibri" w:cs="Calibri"/>
          <w:strike/>
          <w:color w:val="C00000"/>
          <w:spacing w:val="-4"/>
          <w:sz w:val="25"/>
          <w:szCs w:val="25"/>
        </w:rPr>
        <w:t>,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 xml:space="preserve"> 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ab/>
      </w:r>
      <w:proofErr w:type="gramStart"/>
      <w:r w:rsidRPr="00134310">
        <w:rPr>
          <w:rFonts w:ascii="Calibri" w:hAnsi="Calibri" w:cs="Calibri"/>
          <w:strike/>
          <w:color w:val="C00000"/>
          <w:sz w:val="25"/>
          <w:szCs w:val="25"/>
        </w:rPr>
        <w:t>il</w:t>
      </w:r>
      <w:r w:rsidRPr="00134310">
        <w:rPr>
          <w:rFonts w:ascii="Calibri" w:hAnsi="Calibri" w:cs="Calibri"/>
          <w:strike/>
          <w:color w:val="C00000"/>
          <w:spacing w:val="18"/>
          <w:sz w:val="25"/>
          <w:szCs w:val="25"/>
        </w:rPr>
        <w:t xml:space="preserve">  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Con</w:t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c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ession</w:t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a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rio</w:t>
      </w:r>
      <w:proofErr w:type="gramEnd"/>
      <w:r w:rsidRPr="00134310">
        <w:rPr>
          <w:rFonts w:ascii="Calibri" w:hAnsi="Calibri" w:cs="Calibri"/>
          <w:strike/>
          <w:color w:val="C00000"/>
          <w:sz w:val="25"/>
          <w:szCs w:val="25"/>
        </w:rPr>
        <w:t xml:space="preserve"> 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ab/>
      </w:r>
      <w:proofErr w:type="spellStart"/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a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vrà</w:t>
      </w:r>
      <w:proofErr w:type="spellEnd"/>
      <w:r w:rsidRPr="00134310">
        <w:rPr>
          <w:rFonts w:ascii="Calibri" w:hAnsi="Calibri" w:cs="Calibri"/>
          <w:strike/>
          <w:color w:val="C00000"/>
          <w:spacing w:val="25"/>
          <w:sz w:val="25"/>
          <w:szCs w:val="25"/>
        </w:rPr>
        <w:t xml:space="preserve">  </w:t>
      </w:r>
      <w:proofErr w:type="spellStart"/>
      <w:r w:rsidRPr="00134310">
        <w:rPr>
          <w:rFonts w:ascii="Calibri" w:hAnsi="Calibri" w:cs="Calibri"/>
          <w:strike/>
          <w:color w:val="C00000"/>
          <w:sz w:val="25"/>
          <w:szCs w:val="25"/>
        </w:rPr>
        <w:t>diritto</w:t>
      </w:r>
      <w:proofErr w:type="spellEnd"/>
      <w:r w:rsidRPr="00134310">
        <w:rPr>
          <w:rFonts w:ascii="Calibri" w:hAnsi="Calibri" w:cs="Calibri"/>
          <w:strike/>
          <w:color w:val="C00000"/>
          <w:sz w:val="25"/>
          <w:szCs w:val="25"/>
        </w:rPr>
        <w:t xml:space="preserve"> 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ab/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a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l</w:t>
      </w:r>
      <w:r w:rsidRPr="00134310">
        <w:rPr>
          <w:rFonts w:ascii="Calibri" w:hAnsi="Calibri" w:cs="Calibri"/>
          <w:strike/>
          <w:color w:val="C00000"/>
          <w:spacing w:val="18"/>
          <w:sz w:val="25"/>
          <w:szCs w:val="25"/>
        </w:rPr>
        <w:t xml:space="preserve">  </w:t>
      </w:r>
      <w:proofErr w:type="spellStart"/>
      <w:r w:rsidRPr="00134310">
        <w:rPr>
          <w:rFonts w:ascii="Calibri" w:hAnsi="Calibri" w:cs="Calibri"/>
          <w:strike/>
          <w:color w:val="C00000"/>
          <w:sz w:val="25"/>
          <w:szCs w:val="25"/>
        </w:rPr>
        <w:t>riequilibrio</w:t>
      </w:r>
      <w:proofErr w:type="spellEnd"/>
      <w:r w:rsidRPr="00134310">
        <w:rPr>
          <w:rFonts w:ascii="Calibri" w:hAnsi="Calibri" w:cs="Calibri"/>
          <w:strike/>
          <w:color w:val="C00000"/>
          <w:sz w:val="25"/>
          <w:szCs w:val="25"/>
        </w:rPr>
        <w:t xml:space="preserve"> 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ab/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c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ome</w:t>
      </w:r>
      <w:r w:rsidRPr="00134310">
        <w:rPr>
          <w:rFonts w:ascii="Calibri" w:hAnsi="Calibri" w:cs="Calibri"/>
          <w:strike/>
          <w:color w:val="C00000"/>
          <w:spacing w:val="25"/>
          <w:sz w:val="25"/>
          <w:szCs w:val="25"/>
        </w:rPr>
        <w:t xml:space="preserve">  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di</w:t>
      </w:r>
      <w:r w:rsidRPr="00134310">
        <w:rPr>
          <w:rFonts w:ascii="Calibri" w:hAnsi="Calibri" w:cs="Calibri"/>
          <w:strike/>
          <w:color w:val="C00000"/>
          <w:spacing w:val="25"/>
          <w:sz w:val="25"/>
          <w:szCs w:val="25"/>
        </w:rPr>
        <w:t xml:space="preserve">  </w:t>
      </w:r>
      <w:proofErr w:type="spellStart"/>
      <w:r w:rsidRPr="00134310">
        <w:rPr>
          <w:rFonts w:ascii="Calibri" w:hAnsi="Calibri" w:cs="Calibri"/>
          <w:strike/>
          <w:color w:val="C00000"/>
          <w:sz w:val="25"/>
          <w:szCs w:val="25"/>
        </w:rPr>
        <w:t>seguito</w:t>
      </w:r>
      <w:proofErr w:type="spellEnd"/>
      <w:r w:rsidRPr="00134310">
        <w:rPr>
          <w:rFonts w:ascii="Calibri" w:hAnsi="Calibri" w:cs="Calibri"/>
          <w:strike/>
          <w:color w:val="C00000"/>
          <w:spacing w:val="25"/>
          <w:sz w:val="25"/>
          <w:szCs w:val="25"/>
        </w:rPr>
        <w:t xml:space="preserve">  </w:t>
      </w:r>
      <w:proofErr w:type="spellStart"/>
      <w:r w:rsidRPr="00134310">
        <w:rPr>
          <w:rFonts w:ascii="Calibri" w:hAnsi="Calibri" w:cs="Calibri"/>
          <w:strike/>
          <w:color w:val="C00000"/>
          <w:sz w:val="25"/>
          <w:szCs w:val="25"/>
        </w:rPr>
        <w:t>p</w:t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a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ttuito</w:t>
      </w:r>
      <w:proofErr w:type="spellEnd"/>
      <w:r w:rsidRPr="00134310">
        <w:rPr>
          <w:rFonts w:ascii="Calibri" w:hAnsi="Calibri" w:cs="Calibri"/>
          <w:strike/>
          <w:color w:val="C00000"/>
          <w:sz w:val="25"/>
          <w:szCs w:val="25"/>
        </w:rPr>
        <w:t xml:space="preserve">,  </w:t>
      </w:r>
    </w:p>
    <w:p w:rsidR="00BC2D08" w:rsidRPr="00134310" w:rsidRDefault="00BC2D08" w:rsidP="00F97558">
      <w:pPr>
        <w:spacing w:after="84"/>
        <w:jc w:val="both"/>
        <w:rPr>
          <w:rFonts w:ascii="Times New Roman" w:hAnsi="Times New Roman"/>
          <w:strike/>
          <w:color w:val="C00000"/>
          <w:sz w:val="24"/>
          <w:szCs w:val="24"/>
        </w:rPr>
      </w:pPr>
    </w:p>
    <w:p w:rsidR="00BC2D08" w:rsidRPr="00134310" w:rsidRDefault="00F97558" w:rsidP="00F97558">
      <w:pPr>
        <w:tabs>
          <w:tab w:val="left" w:pos="7858"/>
        </w:tabs>
        <w:spacing w:line="255" w:lineRule="exact"/>
        <w:ind w:left="360"/>
        <w:jc w:val="both"/>
        <w:rPr>
          <w:rFonts w:ascii="Times New Roman" w:hAnsi="Times New Roman" w:cs="Times New Roman"/>
          <w:strike/>
          <w:color w:val="C00000"/>
        </w:rPr>
      </w:pPr>
      <w:proofErr w:type="spellStart"/>
      <w:proofErr w:type="gramStart"/>
      <w:r w:rsidRPr="00134310">
        <w:rPr>
          <w:rFonts w:ascii="Calibri" w:hAnsi="Calibri" w:cs="Calibri"/>
          <w:strike/>
          <w:color w:val="C00000"/>
          <w:sz w:val="25"/>
          <w:szCs w:val="25"/>
        </w:rPr>
        <w:t>nell</w:t>
      </w:r>
      <w:r w:rsidRPr="00134310">
        <w:rPr>
          <w:rFonts w:ascii="Calibri" w:hAnsi="Calibri" w:cs="Calibri"/>
          <w:strike/>
          <w:color w:val="C00000"/>
          <w:spacing w:val="-4"/>
          <w:sz w:val="25"/>
          <w:szCs w:val="25"/>
        </w:rPr>
        <w:t>’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ipotesi</w:t>
      </w:r>
      <w:proofErr w:type="spellEnd"/>
      <w:r w:rsidRPr="00134310">
        <w:rPr>
          <w:rFonts w:ascii="Calibri" w:hAnsi="Calibri" w:cs="Calibri"/>
          <w:strike/>
          <w:color w:val="C00000"/>
          <w:spacing w:val="18"/>
          <w:sz w:val="25"/>
          <w:szCs w:val="25"/>
        </w:rPr>
        <w:t xml:space="preserve">  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in</w:t>
      </w:r>
      <w:proofErr w:type="gramEnd"/>
      <w:r w:rsidRPr="00134310">
        <w:rPr>
          <w:rFonts w:ascii="Calibri" w:hAnsi="Calibri" w:cs="Calibri"/>
          <w:strike/>
          <w:color w:val="C00000"/>
          <w:spacing w:val="47"/>
          <w:sz w:val="25"/>
          <w:szCs w:val="25"/>
        </w:rPr>
        <w:t xml:space="preserve"> </w:t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c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ui</w:t>
      </w:r>
      <w:r w:rsidRPr="00134310">
        <w:rPr>
          <w:rFonts w:ascii="Calibri" w:hAnsi="Calibri" w:cs="Calibri"/>
          <w:strike/>
          <w:color w:val="C00000"/>
          <w:spacing w:val="14"/>
          <w:sz w:val="25"/>
          <w:szCs w:val="25"/>
        </w:rPr>
        <w:t xml:space="preserve">  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le</w:t>
      </w:r>
      <w:r w:rsidRPr="00134310">
        <w:rPr>
          <w:rFonts w:ascii="Calibri" w:hAnsi="Calibri" w:cs="Calibri"/>
          <w:strike/>
          <w:color w:val="C00000"/>
          <w:spacing w:val="47"/>
          <w:sz w:val="25"/>
          <w:szCs w:val="25"/>
        </w:rPr>
        <w:t xml:space="preserve"> </w:t>
      </w:r>
      <w:proofErr w:type="spellStart"/>
      <w:r w:rsidRPr="00134310">
        <w:rPr>
          <w:rFonts w:ascii="Calibri" w:hAnsi="Calibri" w:cs="Calibri"/>
          <w:strike/>
          <w:color w:val="C00000"/>
          <w:sz w:val="25"/>
          <w:szCs w:val="25"/>
        </w:rPr>
        <w:t>v</w:t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a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ri</w:t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a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nti</w:t>
      </w:r>
      <w:proofErr w:type="spellEnd"/>
      <w:r w:rsidRPr="00134310">
        <w:rPr>
          <w:rFonts w:ascii="Calibri" w:hAnsi="Calibri" w:cs="Calibri"/>
          <w:strike/>
          <w:color w:val="C00000"/>
          <w:spacing w:val="19"/>
          <w:sz w:val="25"/>
          <w:szCs w:val="25"/>
        </w:rPr>
        <w:t xml:space="preserve">  </w:t>
      </w:r>
      <w:proofErr w:type="spellStart"/>
      <w:r w:rsidRPr="00134310">
        <w:rPr>
          <w:rFonts w:ascii="Calibri" w:hAnsi="Calibri" w:cs="Calibri"/>
          <w:strike/>
          <w:color w:val="C00000"/>
          <w:sz w:val="25"/>
          <w:szCs w:val="25"/>
        </w:rPr>
        <w:t>di</w:t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a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no</w:t>
      </w:r>
      <w:proofErr w:type="spellEnd"/>
      <w:r w:rsidRPr="00134310">
        <w:rPr>
          <w:rFonts w:ascii="Calibri" w:hAnsi="Calibri" w:cs="Calibri"/>
          <w:strike/>
          <w:color w:val="C00000"/>
          <w:spacing w:val="10"/>
          <w:sz w:val="25"/>
          <w:szCs w:val="25"/>
        </w:rPr>
        <w:t xml:space="preserve">  </w:t>
      </w:r>
      <w:proofErr w:type="spellStart"/>
      <w:r w:rsidRPr="00134310">
        <w:rPr>
          <w:rFonts w:ascii="Calibri" w:hAnsi="Calibri" w:cs="Calibri"/>
          <w:strike/>
          <w:color w:val="C00000"/>
          <w:sz w:val="25"/>
          <w:szCs w:val="25"/>
        </w:rPr>
        <w:t>luogo</w:t>
      </w:r>
      <w:proofErr w:type="spellEnd"/>
      <w:r w:rsidRPr="00134310">
        <w:rPr>
          <w:rFonts w:ascii="Calibri" w:hAnsi="Calibri" w:cs="Calibri"/>
          <w:strike/>
          <w:color w:val="C00000"/>
          <w:spacing w:val="18"/>
          <w:sz w:val="25"/>
          <w:szCs w:val="25"/>
        </w:rPr>
        <w:t xml:space="preserve">  </w:t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a</w:t>
      </w:r>
      <w:r w:rsidRPr="00134310">
        <w:rPr>
          <w:rFonts w:ascii="Calibri" w:hAnsi="Calibri" w:cs="Calibri"/>
          <w:strike/>
          <w:color w:val="C00000"/>
          <w:spacing w:val="47"/>
          <w:sz w:val="25"/>
          <w:szCs w:val="25"/>
        </w:rPr>
        <w:t xml:space="preserve"> </w:t>
      </w:r>
      <w:proofErr w:type="spellStart"/>
      <w:r w:rsidRPr="00134310">
        <w:rPr>
          <w:rFonts w:ascii="Calibri" w:hAnsi="Calibri" w:cs="Calibri"/>
          <w:strike/>
          <w:color w:val="C00000"/>
          <w:sz w:val="25"/>
          <w:szCs w:val="25"/>
        </w:rPr>
        <w:t>lesione</w:t>
      </w:r>
      <w:proofErr w:type="spellEnd"/>
      <w:r w:rsidRPr="00134310">
        <w:rPr>
          <w:rFonts w:ascii="Calibri" w:hAnsi="Calibri" w:cs="Calibri"/>
          <w:strike/>
          <w:color w:val="C00000"/>
          <w:spacing w:val="10"/>
          <w:sz w:val="25"/>
          <w:szCs w:val="25"/>
        </w:rPr>
        <w:t xml:space="preserve">  </w:t>
      </w:r>
      <w:proofErr w:type="spellStart"/>
      <w:r w:rsidRPr="00134310">
        <w:rPr>
          <w:rFonts w:ascii="Calibri" w:hAnsi="Calibri" w:cs="Calibri"/>
          <w:strike/>
          <w:color w:val="C00000"/>
          <w:sz w:val="25"/>
          <w:szCs w:val="25"/>
        </w:rPr>
        <w:t>dell</w:t>
      </w:r>
      <w:r w:rsidRPr="00134310">
        <w:rPr>
          <w:rFonts w:ascii="Calibri" w:hAnsi="Calibri" w:cs="Calibri"/>
          <w:strike/>
          <w:color w:val="C00000"/>
          <w:spacing w:val="-4"/>
          <w:sz w:val="25"/>
          <w:szCs w:val="25"/>
        </w:rPr>
        <w:t>’</w:t>
      </w:r>
      <w:r w:rsidRPr="00134310">
        <w:rPr>
          <w:rFonts w:ascii="Calibri" w:hAnsi="Calibri" w:cs="Calibri"/>
          <w:strike/>
          <w:color w:val="C00000"/>
          <w:spacing w:val="-5"/>
          <w:sz w:val="25"/>
          <w:szCs w:val="25"/>
        </w:rPr>
        <w:t>E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quilibrio</w:t>
      </w:r>
      <w:proofErr w:type="spellEnd"/>
      <w:r w:rsidRPr="00134310">
        <w:rPr>
          <w:rFonts w:ascii="Calibri" w:hAnsi="Calibri" w:cs="Calibri"/>
          <w:strike/>
          <w:color w:val="C00000"/>
          <w:sz w:val="25"/>
          <w:szCs w:val="25"/>
        </w:rPr>
        <w:t xml:space="preserve"> 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ab/>
      </w:r>
      <w:r w:rsidRPr="00134310">
        <w:rPr>
          <w:rFonts w:ascii="Calibri" w:hAnsi="Calibri" w:cs="Calibri"/>
          <w:strike/>
          <w:color w:val="C00000"/>
          <w:spacing w:val="-5"/>
          <w:sz w:val="25"/>
          <w:szCs w:val="25"/>
        </w:rPr>
        <w:t>E</w:t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c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onomi</w:t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c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o</w:t>
      </w:r>
      <w:r w:rsidRPr="00134310">
        <w:rPr>
          <w:rFonts w:ascii="Calibri" w:hAnsi="Calibri" w:cs="Calibri"/>
          <w:strike/>
          <w:color w:val="C00000"/>
          <w:spacing w:val="-4"/>
          <w:sz w:val="25"/>
          <w:szCs w:val="25"/>
        </w:rPr>
        <w:t>-</w:t>
      </w:r>
      <w:proofErr w:type="spellStart"/>
      <w:r w:rsidRPr="00134310">
        <w:rPr>
          <w:rFonts w:ascii="Calibri" w:hAnsi="Calibri" w:cs="Calibri"/>
          <w:strike/>
          <w:color w:val="C00000"/>
          <w:sz w:val="25"/>
          <w:szCs w:val="25"/>
        </w:rPr>
        <w:t>Fin</w:t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a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nz</w:t>
      </w:r>
      <w:r w:rsidRPr="00134310">
        <w:rPr>
          <w:rFonts w:ascii="Calibri" w:hAnsi="Calibri" w:cs="Calibri"/>
          <w:strike/>
          <w:color w:val="C00000"/>
          <w:spacing w:val="31"/>
          <w:sz w:val="25"/>
          <w:szCs w:val="25"/>
        </w:rPr>
        <w:t>i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ar</w:t>
      </w:r>
      <w:r w:rsidRPr="00134310">
        <w:rPr>
          <w:rFonts w:ascii="Calibri" w:hAnsi="Calibri" w:cs="Calibri"/>
          <w:strike/>
          <w:color w:val="C00000"/>
          <w:spacing w:val="31"/>
          <w:sz w:val="25"/>
          <w:szCs w:val="25"/>
        </w:rPr>
        <w:t>i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o</w:t>
      </w:r>
      <w:proofErr w:type="spellEnd"/>
      <w:r w:rsidRPr="00134310">
        <w:rPr>
          <w:rFonts w:ascii="Calibri" w:hAnsi="Calibri" w:cs="Calibri"/>
          <w:strike/>
          <w:color w:val="C00000"/>
          <w:sz w:val="25"/>
          <w:szCs w:val="25"/>
        </w:rPr>
        <w:t xml:space="preserve">  </w:t>
      </w:r>
    </w:p>
    <w:p w:rsidR="00BC2D08" w:rsidRPr="00134310" w:rsidRDefault="00BC2D08" w:rsidP="00F97558">
      <w:pPr>
        <w:spacing w:after="85"/>
        <w:jc w:val="both"/>
        <w:rPr>
          <w:rFonts w:ascii="Times New Roman" w:hAnsi="Times New Roman"/>
          <w:strike/>
          <w:color w:val="C00000"/>
          <w:sz w:val="24"/>
          <w:szCs w:val="24"/>
        </w:rPr>
      </w:pPr>
    </w:p>
    <w:p w:rsidR="00BC2D08" w:rsidRPr="00134310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strike/>
          <w:color w:val="C00000"/>
        </w:rPr>
      </w:pPr>
      <w:proofErr w:type="spellStart"/>
      <w:r w:rsidRPr="00134310">
        <w:rPr>
          <w:rFonts w:ascii="Calibri" w:hAnsi="Calibri" w:cs="Calibri"/>
          <w:strike/>
          <w:color w:val="C00000"/>
          <w:sz w:val="25"/>
          <w:szCs w:val="25"/>
        </w:rPr>
        <w:t>origin</w:t>
      </w:r>
      <w:r w:rsidRPr="00134310">
        <w:rPr>
          <w:rFonts w:ascii="Calibri" w:hAnsi="Calibri" w:cs="Calibri"/>
          <w:strike/>
          <w:color w:val="C00000"/>
          <w:spacing w:val="-3"/>
          <w:sz w:val="25"/>
          <w:szCs w:val="25"/>
        </w:rPr>
        <w:t>a</w:t>
      </w:r>
      <w:r w:rsidRPr="00134310">
        <w:rPr>
          <w:rFonts w:ascii="Calibri" w:hAnsi="Calibri" w:cs="Calibri"/>
          <w:strike/>
          <w:color w:val="C00000"/>
          <w:sz w:val="25"/>
          <w:szCs w:val="25"/>
        </w:rPr>
        <w:t>rio</w:t>
      </w:r>
      <w:proofErr w:type="spellEnd"/>
      <w:r w:rsidRPr="00134310">
        <w:rPr>
          <w:rFonts w:ascii="Calibri" w:hAnsi="Calibri" w:cs="Calibri"/>
          <w:strike/>
          <w:color w:val="C00000"/>
          <w:sz w:val="25"/>
          <w:szCs w:val="25"/>
        </w:rPr>
        <w:t xml:space="preserve">.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14</w:t>
      </w:r>
      <w:r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b/>
          <w:bCs/>
          <w:color w:val="000000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z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v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i</w:t>
      </w:r>
      <w:proofErr w:type="gramEnd"/>
      <w:r>
        <w:rPr>
          <w:rFonts w:ascii="Calibri" w:hAnsi="Calibri" w:cs="Calibri"/>
          <w:b/>
          <w:bCs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5"/>
          <w:szCs w:val="25"/>
        </w:rPr>
        <w:t>V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g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il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z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proofErr w:type="spellEnd"/>
      <w:r>
        <w:rPr>
          <w:rFonts w:ascii="Calibri" w:hAnsi="Calibri" w:cs="Calibri"/>
          <w:b/>
          <w:bCs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-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oll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ud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i  </w:t>
      </w:r>
    </w:p>
    <w:p w:rsidR="00BC2D08" w:rsidRDefault="00F97558" w:rsidP="00F97558">
      <w:pPr>
        <w:tabs>
          <w:tab w:val="left" w:pos="4395"/>
          <w:tab w:val="left" w:pos="9476"/>
        </w:tabs>
        <w:spacing w:before="6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dedotti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eseguiti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sotto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direzione</w:t>
      </w:r>
      <w:proofErr w:type="spellEnd"/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un te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design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he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modo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onor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ontenuti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lori</w:t>
      </w:r>
      <w:proofErr w:type="spell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le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tive vo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nel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dro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progetto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Direttore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iterà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ompiti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funzioni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previste</w:t>
      </w:r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101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Codic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F97558" w:rsidP="00F97558">
      <w:pPr>
        <w:spacing w:before="340" w:line="255" w:lineRule="exact"/>
        <w:ind w:left="280" w:right="58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imp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rtendo</w:t>
      </w:r>
      <w:proofErr w:type="spellEnd"/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ordini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direttive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</w:t>
      </w:r>
      <w:r>
        <w:rPr>
          <w:rFonts w:ascii="Calibri" w:hAnsi="Calibri" w:cs="Calibri"/>
          <w:color w:val="000000"/>
          <w:sz w:val="25"/>
          <w:szCs w:val="25"/>
        </w:rPr>
        <w:t>orrenti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 xml:space="preserve">ine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le opere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regola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ed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progetti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ed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 pres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rizioni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56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preventiva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pri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>m</w:t>
      </w:r>
      <w:r>
        <w:rPr>
          <w:rFonts w:ascii="Calibri" w:hAnsi="Calibri" w:cs="Calibri"/>
          <w:color w:val="000000"/>
          <w:sz w:val="25"/>
          <w:szCs w:val="25"/>
        </w:rPr>
        <w:t xml:space="preserve">a  </w:t>
      </w:r>
    </w:p>
    <w:p w:rsidR="00BC2D08" w:rsidRDefault="00F97558" w:rsidP="00F97558">
      <w:pPr>
        <w:spacing w:before="360"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inizio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oordin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tore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urezz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nel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orso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4.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onor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suddetti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essionisti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limiti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spesa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nelle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rispettive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vo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dro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progettu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  <w:color w:val="000000"/>
          <w:sz w:val="25"/>
          <w:szCs w:val="25"/>
        </w:rPr>
        <w:t>sub All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3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EB24B3">
        <w:rPr>
          <w:rFonts w:ascii="Calibri" w:hAnsi="Calibri" w:cs="Calibri"/>
          <w:color w:val="C00000"/>
          <w:sz w:val="25"/>
          <w:szCs w:val="25"/>
        </w:rPr>
        <w:t xml:space="preserve"> </w:t>
      </w:r>
      <w:r w:rsidR="00EB24B3" w:rsidRPr="002112C7">
        <w:rPr>
          <w:rFonts w:ascii="Calibri" w:hAnsi="Calibri" w:cs="Calibri"/>
          <w:sz w:val="25"/>
          <w:szCs w:val="25"/>
        </w:rPr>
        <w:t xml:space="preserve">In </w:t>
      </w:r>
      <w:proofErr w:type="spellStart"/>
      <w:r w:rsidR="00EB24B3" w:rsidRPr="002112C7">
        <w:rPr>
          <w:rFonts w:ascii="Calibri" w:hAnsi="Calibri" w:cs="Calibri"/>
          <w:sz w:val="25"/>
          <w:szCs w:val="25"/>
        </w:rPr>
        <w:t>ogni</w:t>
      </w:r>
      <w:proofErr w:type="spellEnd"/>
      <w:r w:rsidR="00EB24B3"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="00EB24B3" w:rsidRPr="002112C7">
        <w:rPr>
          <w:rFonts w:ascii="Calibri" w:hAnsi="Calibri" w:cs="Calibri"/>
          <w:sz w:val="25"/>
          <w:szCs w:val="25"/>
        </w:rPr>
        <w:t>caso</w:t>
      </w:r>
      <w:proofErr w:type="spellEnd"/>
      <w:r w:rsidR="00EB24B3" w:rsidRPr="002112C7">
        <w:rPr>
          <w:rFonts w:ascii="Calibri" w:hAnsi="Calibri" w:cs="Calibri"/>
          <w:sz w:val="25"/>
          <w:szCs w:val="25"/>
        </w:rPr>
        <w:t xml:space="preserve"> non </w:t>
      </w:r>
      <w:proofErr w:type="spellStart"/>
      <w:r w:rsidR="00EB24B3" w:rsidRPr="002112C7">
        <w:rPr>
          <w:rFonts w:ascii="Calibri" w:hAnsi="Calibri" w:cs="Calibri"/>
          <w:sz w:val="25"/>
          <w:szCs w:val="25"/>
        </w:rPr>
        <w:t>saranno</w:t>
      </w:r>
      <w:proofErr w:type="spellEnd"/>
      <w:r w:rsidR="00EB24B3"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="00EB24B3" w:rsidRPr="002112C7">
        <w:rPr>
          <w:rFonts w:ascii="Calibri" w:hAnsi="Calibri" w:cs="Calibri"/>
          <w:sz w:val="25"/>
          <w:szCs w:val="25"/>
        </w:rPr>
        <w:t>addebitati</w:t>
      </w:r>
      <w:proofErr w:type="spellEnd"/>
      <w:r w:rsidR="00EB24B3"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="00EB24B3" w:rsidRPr="002112C7">
        <w:rPr>
          <w:rFonts w:ascii="Calibri" w:hAnsi="Calibri" w:cs="Calibri"/>
          <w:sz w:val="25"/>
          <w:szCs w:val="25"/>
        </w:rPr>
        <w:t>onorari</w:t>
      </w:r>
      <w:proofErr w:type="spellEnd"/>
      <w:r w:rsidR="00EB24B3" w:rsidRPr="002112C7">
        <w:rPr>
          <w:rFonts w:ascii="Calibri" w:hAnsi="Calibri" w:cs="Calibri"/>
          <w:sz w:val="25"/>
          <w:szCs w:val="25"/>
        </w:rPr>
        <w:t xml:space="preserve">, in </w:t>
      </w:r>
      <w:proofErr w:type="spellStart"/>
      <w:r w:rsidR="00EB24B3" w:rsidRPr="002112C7">
        <w:rPr>
          <w:rFonts w:ascii="Calibri" w:hAnsi="Calibri" w:cs="Calibri"/>
          <w:sz w:val="25"/>
          <w:szCs w:val="25"/>
        </w:rPr>
        <w:t>qualsiasi</w:t>
      </w:r>
      <w:proofErr w:type="spellEnd"/>
      <w:r w:rsidR="00EB24B3"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="00EB24B3" w:rsidRPr="002112C7">
        <w:rPr>
          <w:rFonts w:ascii="Calibri" w:hAnsi="Calibri" w:cs="Calibri"/>
          <w:sz w:val="25"/>
          <w:szCs w:val="25"/>
        </w:rPr>
        <w:t>misura</w:t>
      </w:r>
      <w:proofErr w:type="spellEnd"/>
      <w:r w:rsidR="00EB24B3" w:rsidRPr="002112C7">
        <w:rPr>
          <w:rFonts w:ascii="Calibri" w:hAnsi="Calibri" w:cs="Calibri"/>
          <w:sz w:val="25"/>
          <w:szCs w:val="25"/>
        </w:rPr>
        <w:t xml:space="preserve">, al </w:t>
      </w:r>
      <w:proofErr w:type="spellStart"/>
      <w:r w:rsidR="00EB24B3" w:rsidRPr="002112C7">
        <w:rPr>
          <w:rFonts w:ascii="Calibri" w:hAnsi="Calibri" w:cs="Calibri"/>
          <w:sz w:val="25"/>
          <w:szCs w:val="25"/>
        </w:rPr>
        <w:t>Concedente</w:t>
      </w:r>
      <w:proofErr w:type="spellEnd"/>
      <w:r w:rsidR="002112C7" w:rsidRPr="002112C7">
        <w:rPr>
          <w:rFonts w:ascii="Calibri" w:hAnsi="Calibri" w:cs="Calibri"/>
          <w:sz w:val="25"/>
          <w:szCs w:val="25"/>
        </w:rPr>
        <w:t xml:space="preserve"> </w:t>
      </w:r>
      <w:r w:rsidR="002112C7">
        <w:rPr>
          <w:rFonts w:ascii="Calibri" w:hAnsi="Calibri" w:cs="Calibri"/>
          <w:sz w:val="25"/>
          <w:szCs w:val="25"/>
        </w:rPr>
        <w:t xml:space="preserve">il quale </w:t>
      </w:r>
      <w:proofErr w:type="spellStart"/>
      <w:r w:rsidR="002112C7">
        <w:rPr>
          <w:rFonts w:ascii="Calibri" w:hAnsi="Calibri" w:cs="Calibri"/>
          <w:sz w:val="25"/>
          <w:szCs w:val="25"/>
        </w:rPr>
        <w:t>si</w:t>
      </w:r>
      <w:proofErr w:type="spellEnd"/>
      <w:r w:rsid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="002112C7">
        <w:rPr>
          <w:rFonts w:ascii="Calibri" w:hAnsi="Calibri" w:cs="Calibri"/>
          <w:sz w:val="25"/>
          <w:szCs w:val="25"/>
        </w:rPr>
        <w:t>obbliga</w:t>
      </w:r>
      <w:proofErr w:type="spellEnd"/>
      <w:r w:rsidR="002112C7">
        <w:rPr>
          <w:rFonts w:ascii="Calibri" w:hAnsi="Calibri" w:cs="Calibri"/>
          <w:sz w:val="25"/>
          <w:szCs w:val="25"/>
        </w:rPr>
        <w:t xml:space="preserve"> a non </w:t>
      </w:r>
      <w:proofErr w:type="spellStart"/>
      <w:r w:rsidR="002112C7">
        <w:rPr>
          <w:rFonts w:ascii="Calibri" w:hAnsi="Calibri" w:cs="Calibri"/>
          <w:sz w:val="25"/>
          <w:szCs w:val="25"/>
        </w:rPr>
        <w:t>conferire</w:t>
      </w:r>
      <w:proofErr w:type="spellEnd"/>
      <w:r w:rsid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="002112C7">
        <w:rPr>
          <w:rFonts w:ascii="Calibri" w:hAnsi="Calibri" w:cs="Calibri"/>
          <w:sz w:val="25"/>
          <w:szCs w:val="25"/>
        </w:rPr>
        <w:t>incarichi</w:t>
      </w:r>
      <w:proofErr w:type="spellEnd"/>
      <w:r w:rsidR="002112C7">
        <w:rPr>
          <w:rFonts w:ascii="Calibri" w:hAnsi="Calibri" w:cs="Calibri"/>
          <w:sz w:val="25"/>
          <w:szCs w:val="25"/>
        </w:rPr>
        <w:t xml:space="preserve"> di </w:t>
      </w:r>
      <w:proofErr w:type="spellStart"/>
      <w:r w:rsidR="002112C7">
        <w:rPr>
          <w:rFonts w:ascii="Calibri" w:hAnsi="Calibri" w:cs="Calibri"/>
          <w:sz w:val="25"/>
          <w:szCs w:val="25"/>
        </w:rPr>
        <w:t>importo</w:t>
      </w:r>
      <w:proofErr w:type="spellEnd"/>
      <w:r w:rsid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="002112C7">
        <w:rPr>
          <w:rFonts w:ascii="Calibri" w:hAnsi="Calibri" w:cs="Calibri"/>
          <w:sz w:val="25"/>
          <w:szCs w:val="25"/>
        </w:rPr>
        <w:t>superiore</w:t>
      </w:r>
      <w:proofErr w:type="spellEnd"/>
      <w:r w:rsidR="002112C7">
        <w:rPr>
          <w:rFonts w:ascii="Calibri" w:hAnsi="Calibri" w:cs="Calibri"/>
          <w:sz w:val="25"/>
          <w:szCs w:val="25"/>
        </w:rPr>
        <w:t xml:space="preserve"> a quanto </w:t>
      </w:r>
      <w:proofErr w:type="spellStart"/>
      <w:r w:rsidR="002112C7">
        <w:rPr>
          <w:rFonts w:ascii="Calibri" w:hAnsi="Calibri" w:cs="Calibri"/>
          <w:sz w:val="25"/>
          <w:szCs w:val="25"/>
        </w:rPr>
        <w:t>indicato</w:t>
      </w:r>
      <w:proofErr w:type="spellEnd"/>
      <w:r w:rsidR="002112C7">
        <w:rPr>
          <w:rFonts w:ascii="Calibri" w:hAnsi="Calibri" w:cs="Calibri"/>
          <w:sz w:val="25"/>
          <w:szCs w:val="25"/>
        </w:rPr>
        <w:t xml:space="preserve"> nel </w:t>
      </w:r>
      <w:proofErr w:type="spellStart"/>
      <w:r w:rsidR="002112C7">
        <w:rPr>
          <w:rFonts w:ascii="Calibri" w:hAnsi="Calibri" w:cs="Calibri"/>
          <w:sz w:val="25"/>
          <w:szCs w:val="25"/>
        </w:rPr>
        <w:t>quadro</w:t>
      </w:r>
      <w:proofErr w:type="spellEnd"/>
      <w:r w:rsidR="002112C7">
        <w:rPr>
          <w:rFonts w:ascii="Calibri" w:hAnsi="Calibri" w:cs="Calibri"/>
          <w:sz w:val="25"/>
          <w:szCs w:val="25"/>
        </w:rPr>
        <w:t xml:space="preserve"> economico di progetto</w:t>
      </w:r>
      <w:r w:rsidR="00EB24B3" w:rsidRPr="002112C7">
        <w:rPr>
          <w:rFonts w:ascii="Calibri" w:hAnsi="Calibri" w:cs="Calibri"/>
          <w:sz w:val="25"/>
          <w:szCs w:val="25"/>
        </w:rPr>
        <w:t>.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5.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sottopost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vigil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80" w:right="584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un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proprio</w:t>
      </w:r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respons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bile</w:t>
      </w:r>
      <w:proofErr w:type="spellEnd"/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5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essere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preventiv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54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te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respons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bile</w:t>
      </w:r>
      <w:proofErr w:type="spellEnd"/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ed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suoi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tori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potranno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edere</w:t>
      </w:r>
      <w:proofErr w:type="spellEnd"/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lunque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momento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ntiere,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ssistere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ed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ontrolli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8245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ventu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osserv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rilievi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  <w:t>ed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Direttore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order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proofErr w:type="gramEnd"/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respons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soluzioni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più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idonee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da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dott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6.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ed</w:t>
      </w:r>
      <w:proofErr w:type="gramEnd"/>
      <w:r>
        <w:rPr>
          <w:rFonts w:ascii="Calibri" w:hAnsi="Calibri" w:cs="Calibri"/>
          <w:color w:val="000000"/>
          <w:spacing w:val="2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 Direttore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dovr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tutta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ssistenz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98"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2</w:t>
      </w:r>
      <w:r>
        <w:rPr>
          <w:rFonts w:ascii="Calibri" w:hAnsi="Calibri" w:cs="Calibri"/>
          <w:color w:val="000000"/>
          <w:spacing w:val="-9"/>
        </w:rPr>
        <w:t>0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8831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respons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bile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  te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1"/>
          <w:sz w:val="25"/>
          <w:szCs w:val="25"/>
        </w:rPr>
        <w:t xml:space="preserve"> 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dempimento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degli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obblighi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fornendo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rimenti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ed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umenti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3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venissero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hiesti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7.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vverrà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sensi 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102 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 degli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rtt.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215 e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seguenti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D.P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R.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n.  </w:t>
      </w:r>
    </w:p>
    <w:p w:rsidR="00BC2D08" w:rsidRDefault="00F97558" w:rsidP="00F97558">
      <w:pPr>
        <w:spacing w:before="360"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207/2010.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8.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provvedere</w:t>
      </w:r>
      <w:proofErr w:type="spell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nomin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tore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te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nico-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BC2D08" w:rsidRDefault="00F97558" w:rsidP="00F97558">
      <w:pPr>
        <w:spacing w:before="360" w:line="255" w:lineRule="exact"/>
        <w:ind w:left="280" w:right="581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mministr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proofErr w:type="gramEnd"/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veri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opere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ompenso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posto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limiti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rispettive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vo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gli 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progettu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sub All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9.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limiti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delle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proprie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ompetenze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dei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propri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poteri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dottar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5111"/>
          <w:tab w:val="left" w:pos="10222"/>
        </w:tabs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misure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idonee</w:t>
      </w:r>
      <w:proofErr w:type="spellEnd"/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contenere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ompenso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per</w:t>
      </w:r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pacing w:val="2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2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essionisti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previsto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5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inteso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ompenso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omunque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</w:t>
      </w:r>
      <w:r>
        <w:rPr>
          <w:rFonts w:ascii="Calibri" w:hAnsi="Calibri" w:cs="Calibri"/>
          <w:color w:val="000000"/>
          <w:sz w:val="25"/>
          <w:szCs w:val="25"/>
        </w:rPr>
        <w:t>edere</w:t>
      </w:r>
      <w:proofErr w:type="spellEnd"/>
      <w:r>
        <w:rPr>
          <w:rFonts w:ascii="Calibri" w:hAnsi="Calibri" w:cs="Calibri"/>
          <w:color w:val="000000"/>
          <w:spacing w:val="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importo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omplessivo</w:t>
      </w:r>
      <w:proofErr w:type="spellEnd"/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risult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gli 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progettu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sub All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3 per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388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10.</w:t>
      </w:r>
      <w:r>
        <w:rPr>
          <w:rFonts w:ascii="Arial" w:hAnsi="Arial" w:cs="Arial"/>
          <w:color w:val="000000"/>
          <w:spacing w:val="-56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dovrà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eseguire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tutti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opere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mbito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progetto  </w:t>
      </w:r>
    </w:p>
    <w:p w:rsidR="00BC2D08" w:rsidRDefault="00F97558" w:rsidP="00F97558">
      <w:pPr>
        <w:tabs>
          <w:tab w:val="left" w:pos="1598"/>
          <w:tab w:val="left" w:pos="3328"/>
        </w:tabs>
        <w:spacing w:before="340" w:line="255" w:lineRule="exact"/>
        <w:ind w:left="280" w:right="587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pprov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il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ovvero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Direttore</w:t>
      </w:r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riterr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ril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del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del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regol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11.</w:t>
      </w:r>
      <w:r>
        <w:rPr>
          <w:rFonts w:ascii="Arial" w:hAnsi="Arial" w:cs="Arial"/>
          <w:color w:val="000000"/>
          <w:spacing w:val="-5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rdi</w:t>
      </w:r>
      <w:proofErr w:type="spellEnd"/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oper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ggiore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o  </w:t>
      </w:r>
    </w:p>
    <w:p w:rsidR="00BC2D08" w:rsidRDefault="00F97558" w:rsidP="00F97558">
      <w:pPr>
        <w:tabs>
          <w:tab w:val="left" w:pos="1658"/>
          <w:tab w:val="left" w:pos="2232"/>
          <w:tab w:val="left" w:pos="3058"/>
          <w:tab w:val="left" w:pos="3687"/>
          <w:tab w:val="left" w:pos="5065"/>
          <w:tab w:val="left" w:pos="5470"/>
          <w:tab w:val="left" w:pos="7404"/>
          <w:tab w:val="left" w:pos="7988"/>
          <w:tab w:val="left" w:pos="9487"/>
        </w:tabs>
        <w:spacing w:before="360" w:line="255" w:lineRule="exact"/>
        <w:ind w:left="280" w:right="595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omunque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per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 xml:space="preserve">usa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non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r>
        <w:rPr>
          <w:rFonts w:ascii="Calibri" w:hAnsi="Calibri" w:cs="Calibri"/>
          <w:color w:val="000000"/>
          <w:sz w:val="25"/>
          <w:szCs w:val="25"/>
        </w:rPr>
        <w:tab/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he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omportino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lesion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6723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quilibrio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23"/>
          <w:sz w:val="25"/>
          <w:szCs w:val="25"/>
        </w:rPr>
        <w:t>o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7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diritto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riequilibrio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seguito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onvenuto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12.</w:t>
      </w:r>
      <w:r>
        <w:rPr>
          <w:rFonts w:ascii="Arial" w:hAnsi="Arial" w:cs="Arial"/>
          <w:color w:val="000000"/>
          <w:spacing w:val="-5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pendenz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proofErr w:type="gramEnd"/>
      <w:r>
        <w:rPr>
          <w:rFonts w:ascii="Calibri" w:hAnsi="Calibri" w:cs="Calibri"/>
          <w:color w:val="000000"/>
          <w:spacing w:val="3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ollaudo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essere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d  </w:t>
      </w:r>
    </w:p>
    <w:p w:rsidR="00BC2D08" w:rsidRDefault="00F97558" w:rsidP="00F97558">
      <w:pPr>
        <w:spacing w:before="360" w:line="255" w:lineRule="exact"/>
        <w:ind w:left="280" w:right="581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prire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pubbli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pacing w:val="5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le opere</w:t>
      </w:r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nuov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sussist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1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nulla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le  </w:t>
      </w:r>
    </w:p>
    <w:p w:rsidR="00BC2D08" w:rsidRDefault="00BC2D08" w:rsidP="00F97558">
      <w:pPr>
        <w:spacing w:after="12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2</w:t>
      </w:r>
      <w:r>
        <w:rPr>
          <w:rFonts w:ascii="Calibri" w:hAnsi="Calibri" w:cs="Calibri"/>
          <w:color w:val="000000"/>
          <w:spacing w:val="-9"/>
        </w:rPr>
        <w:t>1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ollaudo</w:t>
      </w:r>
      <w:proofErr w:type="spellEnd"/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ltri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titoli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eventu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lmente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per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uso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 la gestione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opere</w:t>
      </w:r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tot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urezz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15</w:t>
      </w:r>
      <w:r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000000"/>
          <w:spacing w:val="-5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mm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proofErr w:type="spell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g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li</w:t>
      </w:r>
      <w:proofErr w:type="gramEnd"/>
      <w:r>
        <w:rPr>
          <w:rFonts w:ascii="Calibri" w:hAnsi="Calibri" w:cs="Calibri"/>
          <w:b/>
          <w:bCs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v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st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me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p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3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proofErr w:type="spellEnd"/>
      <w:r>
        <w:rPr>
          <w:rFonts w:ascii="Calibri" w:hAnsi="Calibri" w:cs="Calibri"/>
          <w:b/>
          <w:bCs/>
          <w:color w:val="000000"/>
          <w:spacing w:val="25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v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Pr="007107D3" w:rsidRDefault="00F97558" w:rsidP="00F97558">
      <w:pPr>
        <w:tabs>
          <w:tab w:val="left" w:pos="1996"/>
          <w:tab w:val="left" w:pos="3510"/>
          <w:tab w:val="left" w:pos="5711"/>
          <w:tab w:val="left" w:pos="6909"/>
          <w:tab w:val="left" w:pos="7449"/>
          <w:tab w:val="left" w:pos="9011"/>
          <w:tab w:val="left" w:pos="9714"/>
        </w:tabs>
        <w:spacing w:before="60" w:line="294" w:lineRule="exact"/>
        <w:jc w:val="both"/>
        <w:rPr>
          <w:rFonts w:ascii="Times New Roman" w:hAnsi="Times New Roman" w:cs="Times New Roman"/>
          <w:color w:val="010302"/>
        </w:rPr>
      </w:pPr>
      <w:r w:rsidRPr="007107D3">
        <w:rPr>
          <w:rFonts w:ascii="Calibri" w:hAnsi="Calibri" w:cs="Calibri"/>
          <w:color w:val="000000"/>
          <w:sz w:val="25"/>
          <w:szCs w:val="25"/>
        </w:rPr>
        <w:t>1.</w:t>
      </w:r>
      <w:r w:rsidRPr="007107D3"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 w:rsidRPr="007107D3">
        <w:rPr>
          <w:rFonts w:ascii="Calibri" w:hAnsi="Calibri" w:cs="Calibri"/>
          <w:color w:val="000000"/>
          <w:sz w:val="25"/>
          <w:szCs w:val="25"/>
        </w:rPr>
        <w:t>ammont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omplessivo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 w:rsidRPr="007107D3">
        <w:rPr>
          <w:rFonts w:ascii="Calibri" w:hAnsi="Calibri" w:cs="Calibri"/>
          <w:color w:val="000000"/>
          <w:sz w:val="25"/>
          <w:szCs w:val="25"/>
        </w:rPr>
        <w:t>degli</w:t>
      </w:r>
      <w:r w:rsidRPr="007107D3"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investimenti</w:t>
      </w:r>
      <w:proofErr w:type="gram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 w:rsidRPr="007107D3">
        <w:rPr>
          <w:rFonts w:ascii="Calibri" w:hAnsi="Calibri" w:cs="Calibri"/>
          <w:color w:val="000000"/>
          <w:sz w:val="25"/>
          <w:szCs w:val="25"/>
        </w:rPr>
        <w:t>in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lizz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lla </w:t>
      </w:r>
      <w:r w:rsidRPr="007107D3"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re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lizz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  <w:t xml:space="preserve">delle </w:t>
      </w:r>
      <w:r w:rsidRPr="007107D3">
        <w:rPr>
          <w:rFonts w:ascii="Calibri" w:hAnsi="Calibri" w:cs="Calibri"/>
          <w:color w:val="000000"/>
          <w:sz w:val="25"/>
          <w:szCs w:val="25"/>
        </w:rPr>
        <w:tab/>
        <w:t>oper</w:t>
      </w:r>
      <w:r w:rsidRPr="007107D3"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Pr="007107D3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dedotte</w:t>
      </w:r>
      <w:proofErr w:type="spellEnd"/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presente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 w:rsidRPr="007107D3">
        <w:rPr>
          <w:rFonts w:ascii="Calibri" w:hAnsi="Calibri" w:cs="Calibri"/>
          <w:color w:val="000000"/>
          <w:sz w:val="25"/>
          <w:szCs w:val="25"/>
        </w:rPr>
        <w:t>Convenzione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pacing w:val="22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in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lusi</w:t>
      </w:r>
      <w:proofErr w:type="spellEnd"/>
      <w:proofErr w:type="gram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gli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rredi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he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 w:rsidRPr="007107D3">
        <w:rPr>
          <w:rFonts w:ascii="Calibri" w:hAnsi="Calibri" w:cs="Calibri"/>
          <w:color w:val="000000"/>
          <w:sz w:val="25"/>
          <w:szCs w:val="25"/>
        </w:rPr>
        <w:t>eder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 w:rsidRPr="007107D3"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p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trimonio</w:t>
      </w:r>
      <w:proofErr w:type="spellEnd"/>
      <w:r w:rsidRPr="007107D3">
        <w:rPr>
          <w:rFonts w:ascii="Calibri" w:hAnsi="Calibri" w:cs="Calibri"/>
          <w:color w:val="000000"/>
          <w:spacing w:val="16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del  </w:t>
      </w:r>
    </w:p>
    <w:p w:rsidR="00BC2D08" w:rsidRPr="007107D3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7107D3" w:rsidRDefault="00F97558" w:rsidP="00F97558">
      <w:pPr>
        <w:tabs>
          <w:tab w:val="left" w:pos="2867"/>
          <w:tab w:val="left" w:pos="4098"/>
          <w:tab w:val="left" w:pos="6107"/>
          <w:tab w:val="left" w:pos="7419"/>
          <w:tab w:val="left" w:pos="9762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Con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  <w:t xml:space="preserve">è </w:t>
      </w:r>
      <w:r w:rsidRPr="007107D3">
        <w:rPr>
          <w:rFonts w:ascii="Calibri" w:hAnsi="Calibri" w:cs="Calibri"/>
          <w:color w:val="000000"/>
          <w:sz w:val="25"/>
          <w:szCs w:val="25"/>
        </w:rPr>
        <w:tab/>
        <w:t xml:space="preserve">previsto </w:t>
      </w:r>
      <w:r w:rsidRPr="007107D3">
        <w:rPr>
          <w:rFonts w:ascii="Calibri" w:hAnsi="Calibri" w:cs="Calibri"/>
          <w:color w:val="000000"/>
          <w:sz w:val="25"/>
          <w:szCs w:val="25"/>
        </w:rPr>
        <w:tab/>
        <w:t xml:space="preserve">in </w:t>
      </w:r>
      <w:r w:rsidRPr="007107D3">
        <w:rPr>
          <w:rFonts w:ascii="Calibri" w:hAnsi="Calibri" w:cs="Calibri"/>
          <w:color w:val="000000"/>
          <w:sz w:val="25"/>
          <w:szCs w:val="25"/>
        </w:rPr>
        <w:tab/>
        <w:t>580</w:t>
      </w:r>
      <w:r w:rsidRPr="007107D3"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 w:rsidRPr="007107D3">
        <w:rPr>
          <w:rFonts w:ascii="Calibri" w:hAnsi="Calibri" w:cs="Calibri"/>
          <w:color w:val="000000"/>
          <w:sz w:val="25"/>
          <w:szCs w:val="25"/>
        </w:rPr>
        <w:t>299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45 </w:t>
      </w:r>
      <w:r w:rsidRPr="007107D3">
        <w:rPr>
          <w:rFonts w:ascii="Calibri" w:hAnsi="Calibri" w:cs="Calibri"/>
          <w:color w:val="000000"/>
          <w:sz w:val="25"/>
          <w:szCs w:val="25"/>
        </w:rPr>
        <w:tab/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euro  </w:t>
      </w:r>
    </w:p>
    <w:p w:rsidR="00BC2D08" w:rsidRPr="007107D3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7107D3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inque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entoottantamil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due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ntonovantanove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>/4</w:t>
      </w:r>
      <w:r w:rsidRPr="007107D3">
        <w:rPr>
          <w:rFonts w:ascii="Calibri" w:hAnsi="Calibri" w:cs="Calibri"/>
          <w:color w:val="000000"/>
          <w:spacing w:val="23"/>
          <w:sz w:val="25"/>
          <w:szCs w:val="25"/>
        </w:rPr>
        <w:t>5</w:t>
      </w:r>
      <w:proofErr w:type="gramStart"/>
      <w:r w:rsidRPr="007107D3">
        <w:rPr>
          <w:rFonts w:ascii="Calibri" w:hAnsi="Calibri" w:cs="Calibri"/>
          <w:color w:val="000000"/>
          <w:sz w:val="25"/>
          <w:szCs w:val="25"/>
        </w:rPr>
        <w:t>)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oltre</w:t>
      </w:r>
      <w:proofErr w:type="spellEnd"/>
      <w:proofErr w:type="gram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 w:rsidRPr="007107D3">
        <w:rPr>
          <w:rFonts w:ascii="Calibri" w:hAnsi="Calibri" w:cs="Calibri"/>
          <w:color w:val="000000"/>
          <w:sz w:val="25"/>
          <w:szCs w:val="25"/>
        </w:rPr>
        <w:t>VA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di</w:t>
      </w:r>
      <w:r w:rsidRPr="007107D3"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legge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osì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ome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Pi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no  </w:t>
      </w:r>
    </w:p>
    <w:p w:rsidR="00BC2D08" w:rsidRPr="007107D3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 w:rsidRPr="007107D3"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onomi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o-</w:t>
      </w:r>
      <w:proofErr w:type="spellStart"/>
      <w:proofErr w:type="gramStart"/>
      <w:r w:rsidRPr="007107D3">
        <w:rPr>
          <w:rFonts w:ascii="Calibri" w:hAnsi="Calibri" w:cs="Calibri"/>
          <w:color w:val="000000"/>
          <w:sz w:val="25"/>
          <w:szCs w:val="25"/>
        </w:rPr>
        <w:t>Fin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nzi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 w:rsidRPr="007107D3"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lleg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to</w:t>
      </w:r>
      <w:proofErr w:type="gramEnd"/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lvo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onvenuto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presente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>m</w:t>
      </w:r>
      <w:r>
        <w:rPr>
          <w:rFonts w:ascii="Calibri" w:hAnsi="Calibri" w:cs="Calibri"/>
          <w:color w:val="000000"/>
          <w:sz w:val="25"/>
          <w:szCs w:val="25"/>
        </w:rPr>
        <w:t>enti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>m</w:t>
      </w:r>
      <w:r>
        <w:rPr>
          <w:rFonts w:ascii="Calibri" w:hAnsi="Calibri" w:cs="Calibri"/>
          <w:color w:val="000000"/>
          <w:sz w:val="25"/>
          <w:szCs w:val="25"/>
        </w:rPr>
        <w:t>ati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Pr="002112C7" w:rsidRDefault="00F97558" w:rsidP="00F97558">
      <w:pPr>
        <w:spacing w:before="340" w:line="255" w:lineRule="exact"/>
        <w:ind w:left="280" w:right="579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  <w:color w:val="000000"/>
          <w:sz w:val="25"/>
          <w:szCs w:val="25"/>
        </w:rPr>
        <w:t>e/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mmont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omplessivo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predetti</w:t>
      </w:r>
      <w:proofErr w:type="spell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investimenti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è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inter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ment</w:t>
      </w:r>
      <w:r w:rsidRPr="002112C7">
        <w:rPr>
          <w:rFonts w:ascii="Calibri" w:hAnsi="Calibri" w:cs="Calibri"/>
          <w:spacing w:val="24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 </w:t>
      </w:r>
    </w:p>
    <w:p w:rsidR="00BC2D08" w:rsidRPr="002112C7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2112C7" w:rsidRDefault="00F97558" w:rsidP="00F97558">
      <w:pPr>
        <w:tabs>
          <w:tab w:val="left" w:pos="1138"/>
          <w:tab w:val="left" w:pos="2222"/>
          <w:tab w:val="left" w:pos="4516"/>
          <w:tab w:val="left" w:pos="6127"/>
          <w:tab w:val="left" w:pos="7599"/>
          <w:tab w:val="left" w:pos="8153"/>
        </w:tabs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r w:rsidRPr="002112C7">
        <w:rPr>
          <w:rFonts w:ascii="Calibri" w:hAnsi="Calibri" w:cs="Calibri"/>
          <w:sz w:val="25"/>
          <w:szCs w:val="25"/>
        </w:rPr>
        <w:t>posto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ab/>
      </w:r>
      <w:proofErr w:type="gramStart"/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pacing w:val="19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z w:val="25"/>
          <w:szCs w:val="25"/>
        </w:rPr>
        <w:t>ri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o</w:t>
      </w:r>
      <w:proofErr w:type="spellEnd"/>
      <w:proofErr w:type="gramEnd"/>
      <w:r w:rsidRPr="002112C7">
        <w:rPr>
          <w:rFonts w:ascii="Calibri" w:hAnsi="Calibri" w:cs="Calibri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ab/>
        <w:t>del</w:t>
      </w:r>
      <w:r w:rsidRPr="002112C7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Con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ession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 xml:space="preserve">rio </w:t>
      </w:r>
      <w:r w:rsidRPr="002112C7">
        <w:rPr>
          <w:rFonts w:ascii="Calibri" w:hAnsi="Calibri" w:cs="Calibri"/>
          <w:sz w:val="25"/>
          <w:szCs w:val="25"/>
        </w:rPr>
        <w:tab/>
        <w:t>e</w:t>
      </w:r>
      <w:r w:rsidRPr="002112C7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z w:val="25"/>
          <w:szCs w:val="25"/>
        </w:rPr>
        <w:t>si</w:t>
      </w:r>
      <w:proofErr w:type="spellEnd"/>
      <w:r w:rsidRPr="002112C7">
        <w:rPr>
          <w:rFonts w:ascii="Calibri" w:hAnsi="Calibri" w:cs="Calibri"/>
          <w:spacing w:val="21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z w:val="25"/>
          <w:szCs w:val="25"/>
        </w:rPr>
        <w:t>intende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z w:val="25"/>
          <w:szCs w:val="25"/>
        </w:rPr>
        <w:t>remuner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to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ab/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 xml:space="preserve">on </w:t>
      </w:r>
      <w:r w:rsidRPr="002112C7">
        <w:rPr>
          <w:rFonts w:ascii="Calibri" w:hAnsi="Calibri" w:cs="Calibri"/>
          <w:sz w:val="25"/>
          <w:szCs w:val="25"/>
        </w:rPr>
        <w:tab/>
        <w:t>il</w:t>
      </w:r>
      <w:r w:rsidRPr="002112C7">
        <w:rPr>
          <w:rFonts w:ascii="Calibri" w:hAnsi="Calibri" w:cs="Calibri"/>
          <w:spacing w:val="19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z w:val="25"/>
          <w:szCs w:val="25"/>
        </w:rPr>
        <w:t>diritto</w:t>
      </w:r>
      <w:proofErr w:type="spellEnd"/>
      <w:r w:rsidRPr="002112C7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di</w:t>
      </w:r>
      <w:r w:rsidRPr="002112C7">
        <w:rPr>
          <w:rFonts w:ascii="Calibri" w:hAnsi="Calibri" w:cs="Calibri"/>
          <w:spacing w:val="25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z w:val="25"/>
          <w:szCs w:val="25"/>
        </w:rPr>
        <w:t>gestir</w:t>
      </w:r>
      <w:r w:rsidRPr="002112C7">
        <w:rPr>
          <w:rFonts w:ascii="Calibri" w:hAnsi="Calibri" w:cs="Calibri"/>
          <w:spacing w:val="22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 </w:t>
      </w:r>
    </w:p>
    <w:p w:rsidR="00BC2D08" w:rsidRPr="002112C7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2112C7" w:rsidRDefault="00F97558" w:rsidP="00EB24B3">
      <w:pPr>
        <w:tabs>
          <w:tab w:val="left" w:pos="2221"/>
          <w:tab w:val="left" w:pos="5977"/>
        </w:tabs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r w:rsidRPr="002112C7">
        <w:rPr>
          <w:rFonts w:ascii="Calibri" w:hAnsi="Calibri" w:cs="Calibri"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z w:val="25"/>
          <w:szCs w:val="25"/>
        </w:rPr>
        <w:t>unzion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lmente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ab/>
      </w:r>
      <w:proofErr w:type="gramStart"/>
      <w:r w:rsidRPr="002112C7">
        <w:rPr>
          <w:rFonts w:ascii="Calibri" w:hAnsi="Calibri" w:cs="Calibri"/>
          <w:sz w:val="25"/>
          <w:szCs w:val="25"/>
        </w:rPr>
        <w:t>e</w:t>
      </w:r>
      <w:r w:rsidRPr="002112C7">
        <w:rPr>
          <w:rFonts w:ascii="Calibri" w:hAnsi="Calibri" w:cs="Calibri"/>
          <w:spacing w:val="11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di</w:t>
      </w:r>
      <w:proofErr w:type="gramEnd"/>
      <w:r w:rsidRPr="002112C7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z w:val="25"/>
          <w:szCs w:val="25"/>
        </w:rPr>
        <w:t>s</w:t>
      </w:r>
      <w:r w:rsidRPr="002112C7">
        <w:rPr>
          <w:rFonts w:ascii="Calibri" w:hAnsi="Calibri" w:cs="Calibri"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z w:val="25"/>
          <w:szCs w:val="25"/>
        </w:rPr>
        <w:t>rutt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re</w:t>
      </w:r>
      <w:proofErr w:type="spellEnd"/>
      <w:r w:rsidRPr="002112C7">
        <w:rPr>
          <w:rFonts w:ascii="Calibri" w:hAnsi="Calibri" w:cs="Calibri"/>
          <w:spacing w:val="25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e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onomi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 xml:space="preserve">amente </w:t>
      </w:r>
      <w:r w:rsidRPr="002112C7">
        <w:rPr>
          <w:rFonts w:ascii="Calibri" w:hAnsi="Calibri" w:cs="Calibri"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z w:val="25"/>
          <w:szCs w:val="25"/>
        </w:rPr>
        <w:t>i</w:t>
      </w:r>
      <w:proofErr w:type="spellEnd"/>
      <w:r w:rsidRPr="002112C7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z w:val="25"/>
          <w:szCs w:val="25"/>
        </w:rPr>
        <w:t>servizi</w:t>
      </w:r>
      <w:proofErr w:type="spellEnd"/>
      <w:r w:rsidRPr="002112C7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e</w:t>
      </w:r>
      <w:r w:rsidRPr="002112C7">
        <w:rPr>
          <w:rFonts w:ascii="Calibri" w:hAnsi="Calibri" w:cs="Calibri"/>
          <w:spacing w:val="5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le</w:t>
      </w:r>
      <w:r w:rsidRPr="002112C7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ttivit</w:t>
      </w:r>
      <w:r w:rsidRPr="002112C7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Pr="002112C7">
        <w:rPr>
          <w:rFonts w:ascii="Calibri" w:hAnsi="Calibri" w:cs="Calibri"/>
          <w:spacing w:val="25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z w:val="25"/>
          <w:szCs w:val="25"/>
        </w:rPr>
        <w:t>presso</w:t>
      </w:r>
      <w:proofErr w:type="spellEnd"/>
      <w:r w:rsidRPr="002112C7">
        <w:rPr>
          <w:rFonts w:ascii="Calibri" w:hAnsi="Calibri" w:cs="Calibri"/>
          <w:spacing w:val="21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il</w:t>
      </w:r>
      <w:r w:rsidRPr="002112C7">
        <w:rPr>
          <w:rFonts w:ascii="Calibri" w:hAnsi="Calibri" w:cs="Calibri"/>
          <w:spacing w:val="10"/>
          <w:sz w:val="25"/>
          <w:szCs w:val="25"/>
        </w:rPr>
        <w:t xml:space="preserve">  </w:t>
      </w:r>
      <w:r w:rsidR="00EB24B3" w:rsidRPr="002112C7">
        <w:rPr>
          <w:rFonts w:ascii="Calibri" w:hAnsi="Calibri" w:cs="Calibri"/>
          <w:sz w:val="25"/>
          <w:szCs w:val="25"/>
        </w:rPr>
        <w:t>Centro</w:t>
      </w:r>
      <w:r w:rsidR="00EB24B3" w:rsidRPr="002112C7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EB24B3" w:rsidRPr="002112C7">
        <w:rPr>
          <w:rFonts w:ascii="Calibri" w:hAnsi="Calibri" w:cs="Calibri"/>
          <w:sz w:val="25"/>
          <w:szCs w:val="25"/>
        </w:rPr>
        <w:t>padel</w:t>
      </w:r>
      <w:r w:rsidRPr="002112C7">
        <w:rPr>
          <w:rFonts w:ascii="Calibri" w:hAnsi="Calibri" w:cs="Calibri"/>
          <w:sz w:val="25"/>
          <w:szCs w:val="25"/>
        </w:rPr>
        <w:t xml:space="preserve">.  </w:t>
      </w:r>
    </w:p>
    <w:p w:rsidR="00BC2D08" w:rsidRPr="002112C7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</w:rPr>
      </w:pPr>
      <w:r w:rsidRPr="002112C7">
        <w:rPr>
          <w:rFonts w:ascii="Calibri" w:hAnsi="Calibri" w:cs="Calibri"/>
          <w:b/>
          <w:bCs/>
          <w:w w:val="111"/>
          <w:sz w:val="25"/>
          <w:szCs w:val="25"/>
        </w:rPr>
        <w:t>16</w:t>
      </w:r>
      <w:r w:rsidRPr="002112C7">
        <w:rPr>
          <w:rFonts w:ascii="Arial" w:hAnsi="Arial" w:cs="Arial"/>
          <w:b/>
          <w:bCs/>
          <w:spacing w:val="-26"/>
          <w:sz w:val="25"/>
          <w:szCs w:val="25"/>
        </w:rPr>
        <w:t xml:space="preserve"> </w:t>
      </w:r>
      <w:r w:rsidRPr="002112C7">
        <w:rPr>
          <w:rFonts w:ascii="Calibri" w:hAnsi="Calibri" w:cs="Calibri"/>
          <w:b/>
          <w:bCs/>
          <w:spacing w:val="-7"/>
          <w:sz w:val="25"/>
          <w:szCs w:val="25"/>
        </w:rPr>
        <w:t>–</w:t>
      </w:r>
      <w:r w:rsidRPr="002112C7">
        <w:rPr>
          <w:rFonts w:ascii="Calibri" w:hAnsi="Calibri" w:cs="Calibri"/>
          <w:b/>
          <w:bCs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b/>
          <w:bCs/>
          <w:sz w:val="25"/>
          <w:szCs w:val="25"/>
        </w:rPr>
        <w:t>C</w:t>
      </w:r>
      <w:r w:rsidRPr="002112C7">
        <w:rPr>
          <w:rFonts w:ascii="Calibri" w:hAnsi="Calibri" w:cs="Calibri"/>
          <w:b/>
          <w:bCs/>
          <w:spacing w:val="-3"/>
          <w:sz w:val="25"/>
          <w:szCs w:val="25"/>
        </w:rPr>
        <w:t>o</w:t>
      </w:r>
      <w:r w:rsidRPr="002112C7">
        <w:rPr>
          <w:rFonts w:ascii="Calibri" w:hAnsi="Calibri" w:cs="Calibri"/>
          <w:b/>
          <w:bCs/>
          <w:sz w:val="25"/>
          <w:szCs w:val="25"/>
        </w:rPr>
        <w:t>rr</w:t>
      </w:r>
      <w:r w:rsidRPr="002112C7">
        <w:rPr>
          <w:rFonts w:ascii="Calibri" w:hAnsi="Calibri" w:cs="Calibri"/>
          <w:b/>
          <w:bCs/>
          <w:spacing w:val="-3"/>
          <w:sz w:val="25"/>
          <w:szCs w:val="25"/>
        </w:rPr>
        <w:t>i</w:t>
      </w:r>
      <w:r w:rsidRPr="002112C7">
        <w:rPr>
          <w:rFonts w:ascii="Calibri" w:hAnsi="Calibri" w:cs="Calibri"/>
          <w:b/>
          <w:bCs/>
          <w:sz w:val="25"/>
          <w:szCs w:val="25"/>
        </w:rPr>
        <w:t>s</w:t>
      </w:r>
      <w:r w:rsidRPr="002112C7">
        <w:rPr>
          <w:rFonts w:ascii="Calibri" w:hAnsi="Calibri" w:cs="Calibri"/>
          <w:b/>
          <w:bCs/>
          <w:spacing w:val="-3"/>
          <w:sz w:val="25"/>
          <w:szCs w:val="25"/>
        </w:rPr>
        <w:t>p</w:t>
      </w:r>
      <w:r w:rsidRPr="002112C7">
        <w:rPr>
          <w:rFonts w:ascii="Calibri" w:hAnsi="Calibri" w:cs="Calibri"/>
          <w:b/>
          <w:bCs/>
          <w:spacing w:val="-9"/>
          <w:sz w:val="25"/>
          <w:szCs w:val="25"/>
        </w:rPr>
        <w:t>e</w:t>
      </w:r>
      <w:r w:rsidRPr="002112C7">
        <w:rPr>
          <w:rFonts w:ascii="Calibri" w:hAnsi="Calibri" w:cs="Calibri"/>
          <w:b/>
          <w:bCs/>
          <w:sz w:val="25"/>
          <w:szCs w:val="25"/>
        </w:rPr>
        <w:t>ttivi</w:t>
      </w:r>
      <w:proofErr w:type="spellEnd"/>
      <w:r w:rsidRPr="002112C7">
        <w:rPr>
          <w:rFonts w:ascii="Calibri" w:hAnsi="Calibri" w:cs="Calibri"/>
          <w:b/>
          <w:bCs/>
          <w:sz w:val="25"/>
          <w:szCs w:val="25"/>
        </w:rPr>
        <w:t xml:space="preserve">  </w:t>
      </w:r>
    </w:p>
    <w:p w:rsidR="00BC2D08" w:rsidRPr="002112C7" w:rsidRDefault="00F97558" w:rsidP="00F97558">
      <w:pPr>
        <w:spacing w:before="60" w:line="294" w:lineRule="exact"/>
        <w:jc w:val="both"/>
        <w:rPr>
          <w:rFonts w:ascii="Times New Roman" w:hAnsi="Times New Roman" w:cs="Times New Roman"/>
        </w:rPr>
      </w:pPr>
      <w:r w:rsidRPr="002112C7">
        <w:rPr>
          <w:rFonts w:ascii="Calibri" w:hAnsi="Calibri" w:cs="Calibri"/>
          <w:sz w:val="25"/>
          <w:szCs w:val="25"/>
        </w:rPr>
        <w:t>1.</w:t>
      </w:r>
      <w:r w:rsidRPr="002112C7">
        <w:rPr>
          <w:rFonts w:ascii="Arial" w:hAnsi="Arial" w:cs="Arial"/>
          <w:spacing w:val="5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Come sopr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previsto</w:t>
      </w:r>
      <w:r w:rsidRPr="002112C7">
        <w:rPr>
          <w:rFonts w:ascii="Calibri" w:hAnsi="Calibri" w:cs="Calibri"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il corrispettivo</w:t>
      </w:r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spett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nte</w:t>
      </w:r>
      <w:proofErr w:type="spellEnd"/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 xml:space="preserve">l </w:t>
      </w:r>
      <w:proofErr w:type="gramStart"/>
      <w:r w:rsidRPr="002112C7">
        <w:rPr>
          <w:rFonts w:ascii="Calibri" w:hAnsi="Calibri" w:cs="Calibri"/>
          <w:sz w:val="25"/>
          <w:szCs w:val="25"/>
        </w:rPr>
        <w:t>Con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ession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rio</w:t>
      </w:r>
      <w:r w:rsidRPr="002112C7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è</w:t>
      </w:r>
      <w:proofErr w:type="gram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r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ppresent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to</w:t>
      </w:r>
      <w:proofErr w:type="spellEnd"/>
      <w:r w:rsidRPr="002112C7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d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 xml:space="preserve">l </w:t>
      </w:r>
      <w:proofErr w:type="spellStart"/>
      <w:r w:rsidRPr="002112C7">
        <w:rPr>
          <w:rFonts w:ascii="Calibri" w:hAnsi="Calibri" w:cs="Calibri"/>
          <w:sz w:val="25"/>
          <w:szCs w:val="25"/>
        </w:rPr>
        <w:t>diritto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 </w:t>
      </w:r>
    </w:p>
    <w:p w:rsidR="00BC2D08" w:rsidRPr="002112C7" w:rsidRDefault="00F97558" w:rsidP="00F97558">
      <w:pPr>
        <w:spacing w:before="360" w:line="255" w:lineRule="exact"/>
        <w:ind w:left="280" w:right="583"/>
        <w:jc w:val="both"/>
        <w:rPr>
          <w:rFonts w:ascii="Times New Roman" w:hAnsi="Times New Roman" w:cs="Times New Roman"/>
        </w:rPr>
      </w:pPr>
      <w:r w:rsidRPr="002112C7">
        <w:rPr>
          <w:rFonts w:ascii="Calibri" w:hAnsi="Calibri" w:cs="Calibri"/>
          <w:sz w:val="25"/>
          <w:szCs w:val="25"/>
        </w:rPr>
        <w:t xml:space="preserve">di </w:t>
      </w:r>
      <w:proofErr w:type="spellStart"/>
      <w:r w:rsidRPr="002112C7">
        <w:rPr>
          <w:rFonts w:ascii="Calibri" w:hAnsi="Calibri" w:cs="Calibri"/>
          <w:sz w:val="25"/>
          <w:szCs w:val="25"/>
        </w:rPr>
        <w:t>gestire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proofErr w:type="gramStart"/>
      <w:r w:rsidRPr="002112C7">
        <w:rPr>
          <w:rFonts w:ascii="Calibri" w:hAnsi="Calibri" w:cs="Calibri"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z w:val="25"/>
          <w:szCs w:val="25"/>
        </w:rPr>
        <w:t>unzion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lmente</w:t>
      </w:r>
      <w:proofErr w:type="spellEnd"/>
      <w:r w:rsidRPr="002112C7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e</w:t>
      </w:r>
      <w:proofErr w:type="gramEnd"/>
      <w:r w:rsidRPr="002112C7">
        <w:rPr>
          <w:rFonts w:ascii="Calibri" w:hAnsi="Calibri" w:cs="Calibri"/>
          <w:sz w:val="25"/>
          <w:szCs w:val="25"/>
        </w:rPr>
        <w:t xml:space="preserve"> di </w:t>
      </w:r>
      <w:proofErr w:type="spellStart"/>
      <w:r w:rsidRPr="002112C7">
        <w:rPr>
          <w:rFonts w:ascii="Calibri" w:hAnsi="Calibri" w:cs="Calibri"/>
          <w:sz w:val="25"/>
          <w:szCs w:val="25"/>
        </w:rPr>
        <w:t>s</w:t>
      </w:r>
      <w:r w:rsidRPr="002112C7">
        <w:rPr>
          <w:rFonts w:ascii="Calibri" w:hAnsi="Calibri" w:cs="Calibri"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z w:val="25"/>
          <w:szCs w:val="25"/>
        </w:rPr>
        <w:t>rutt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re</w:t>
      </w:r>
      <w:proofErr w:type="spellEnd"/>
      <w:r w:rsidRPr="002112C7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e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onomi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amente</w:t>
      </w:r>
      <w:r w:rsidRPr="002112C7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il servizio</w:t>
      </w:r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pacing w:val="-3"/>
          <w:sz w:val="25"/>
          <w:szCs w:val="25"/>
        </w:rPr>
        <w:t>aff</w:t>
      </w:r>
      <w:r w:rsidRPr="002112C7">
        <w:rPr>
          <w:rFonts w:ascii="Calibri" w:hAnsi="Calibri" w:cs="Calibri"/>
          <w:sz w:val="25"/>
          <w:szCs w:val="25"/>
        </w:rPr>
        <w:t>id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to</w:t>
      </w:r>
      <w:proofErr w:type="spellEnd"/>
      <w:r w:rsidRPr="002112C7">
        <w:rPr>
          <w:rFonts w:ascii="Calibri" w:hAnsi="Calibri" w:cs="Calibri"/>
          <w:spacing w:val="50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 xml:space="preserve">in 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on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ession</w:t>
      </w:r>
      <w:r w:rsidRPr="002112C7">
        <w:rPr>
          <w:rFonts w:ascii="Calibri" w:hAnsi="Calibri" w:cs="Calibri"/>
          <w:spacing w:val="22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quindi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provento</w:t>
      </w:r>
      <w:proofErr w:type="spellEnd"/>
      <w:r>
        <w:rPr>
          <w:rFonts w:ascii="Calibri" w:hAnsi="Calibri" w:cs="Calibri"/>
          <w:color w:val="000000"/>
          <w:spacing w:val="3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deriv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medesimo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servizio.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17</w:t>
      </w:r>
      <w:r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5"/>
          <w:szCs w:val="25"/>
        </w:rPr>
        <w:t>G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zi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4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è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tenuto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idonee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ideiussorie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bilito  </w:t>
      </w:r>
    </w:p>
    <w:p w:rsidR="00BC2D08" w:rsidRDefault="00F97558" w:rsidP="00F97558">
      <w:pPr>
        <w:spacing w:before="360" w:line="255" w:lineRule="exact"/>
        <w:ind w:left="280" w:right="586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103 del 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ostituite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93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2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opertur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dempimento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degli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obblighi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dedotti</w:t>
      </w:r>
      <w:proofErr w:type="spellEnd"/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presente Convenzione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dovr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essere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ornite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ntomeno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30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pri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>m</w:t>
      </w:r>
      <w:r>
        <w:rPr>
          <w:rFonts w:ascii="Calibri" w:hAnsi="Calibri" w:cs="Calibri"/>
          <w:color w:val="000000"/>
          <w:sz w:val="25"/>
          <w:szCs w:val="25"/>
        </w:rPr>
        <w:t xml:space="preserve">a  </w:t>
      </w:r>
    </w:p>
    <w:p w:rsidR="00BC2D08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inizio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ovvero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inizio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un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intervento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un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lotto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unzional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203"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2</w:t>
      </w:r>
      <w:r>
        <w:rPr>
          <w:rFonts w:ascii="Calibri" w:hAnsi="Calibri" w:cs="Calibri"/>
          <w:color w:val="000000"/>
          <w:spacing w:val="-9"/>
        </w:rPr>
        <w:t>2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501"/>
          <w:tab w:val="left" w:pos="3272"/>
          <w:tab w:val="left" w:pos="4535"/>
          <w:tab w:val="left" w:pos="6713"/>
          <w:tab w:val="left" w:pos="8963"/>
          <w:tab w:val="left" w:pos="9547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nel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aso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vori </w:t>
      </w:r>
      <w:r>
        <w:rPr>
          <w:rFonts w:ascii="Calibri" w:hAnsi="Calibri" w:cs="Calibri"/>
          <w:color w:val="000000"/>
          <w:sz w:val="25"/>
          <w:szCs w:val="25"/>
        </w:rPr>
        <w:tab/>
        <w:t>in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lotti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funzion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importo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10%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mmont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5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ormità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103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lve 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riduzioni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previste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sensi</w:t>
      </w:r>
      <w:r>
        <w:rPr>
          <w:rFonts w:ascii="Calibri" w:hAnsi="Calibri" w:cs="Calibri"/>
          <w:color w:val="000000"/>
          <w:spacing w:val="2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egge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Fermo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he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ideiussori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vere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fetto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e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verr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svin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olata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sensi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predetto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103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</w:t>
      </w:r>
      <w:proofErr w:type="spellEnd"/>
      <w:r>
        <w:rPr>
          <w:rFonts w:ascii="Calibri" w:hAnsi="Calibri" w:cs="Calibri"/>
          <w:color w:val="000000"/>
          <w:spacing w:val="38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he: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25" w:right="583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a.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iussori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2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usol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l'istitu</w:t>
      </w:r>
      <w:r>
        <w:rPr>
          <w:rFonts w:ascii="Calibri" w:hAnsi="Calibri" w:cs="Calibri"/>
          <w:color w:val="000000"/>
          <w:spacing w:val="-11"/>
          <w:sz w:val="25"/>
          <w:szCs w:val="25"/>
        </w:rPr>
        <w:t>t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10" w:right="579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soddis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l'obblig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lusion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b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ntiva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bitor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rinun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1957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2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ivil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ntro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15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lla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Pr="002112C7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z w:val="25"/>
          <w:szCs w:val="25"/>
        </w:rPr>
        <w:t>b.</w:t>
      </w:r>
      <w:r w:rsidRPr="002112C7">
        <w:rPr>
          <w:rFonts w:ascii="Arial" w:hAnsi="Arial" w:cs="Arial"/>
          <w:strike/>
          <w:spacing w:val="-11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id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iussion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potr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à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ss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sostituit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 xml:space="preserve">on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positi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trike/>
          <w:sz w:val="25"/>
          <w:szCs w:val="25"/>
        </w:rPr>
        <w:t>uzion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di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ugu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mmont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in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nti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F97558" w:rsidP="00F97558">
      <w:pPr>
        <w:spacing w:before="360" w:line="255" w:lineRule="exact"/>
        <w:ind w:left="310" w:right="594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z w:val="25"/>
          <w:szCs w:val="25"/>
        </w:rPr>
        <w:t xml:space="preserve">o in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titoli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 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bito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pubbli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llo St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to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l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port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tor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o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g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ntiti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d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llo St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to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od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obblig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zioni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l  </w:t>
      </w:r>
    </w:p>
    <w:p w:rsidR="00BC2D08" w:rsidRPr="002112C7" w:rsidRDefault="00BC2D08" w:rsidP="00F97558">
      <w:pPr>
        <w:spacing w:after="85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strike/>
        </w:rPr>
      </w:pPr>
      <w:proofErr w:type="spellStart"/>
      <w:r w:rsidRPr="002112C7">
        <w:rPr>
          <w:rFonts w:ascii="Calibri" w:hAnsi="Calibri" w:cs="Calibri"/>
          <w:strike/>
          <w:sz w:val="25"/>
          <w:szCs w:val="25"/>
        </w:rPr>
        <w:t>Con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s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 xml:space="preserve">ondo il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orso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 giorno 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l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posito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 xml:space="preserve">ui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int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ssi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v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ntu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li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nno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fa</w:t>
      </w:r>
      <w:r w:rsidRPr="002112C7">
        <w:rPr>
          <w:rFonts w:ascii="Calibri" w:hAnsi="Calibri" w:cs="Calibri"/>
          <w:strike/>
          <w:sz w:val="25"/>
          <w:szCs w:val="25"/>
        </w:rPr>
        <w:t>vore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BC2D08" w:rsidP="00F97558">
      <w:pPr>
        <w:spacing w:after="84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l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posit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4.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ttingere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deposito</w:t>
      </w:r>
      <w:proofErr w:type="spell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uzion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dempimento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80" w:right="582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provo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in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 stabilito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present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tivi</w:t>
      </w:r>
      <w:proofErr w:type="spellEnd"/>
      <w:r>
        <w:rPr>
          <w:rFonts w:ascii="Calibri" w:hAnsi="Calibri" w:cs="Calibri"/>
          <w:color w:val="000000"/>
          <w:spacing w:val="4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ti.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5.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A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tive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dempimento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tutti  </w:t>
      </w:r>
    </w:p>
    <w:p w:rsidR="00BC2D08" w:rsidRDefault="00F97558" w:rsidP="00F97558">
      <w:pPr>
        <w:tabs>
          <w:tab w:val="left" w:pos="3096"/>
          <w:tab w:val="left" w:pos="7789"/>
          <w:tab w:val="left" w:pos="9605"/>
        </w:tabs>
        <w:spacing w:before="360" w:line="255" w:lineRule="exact"/>
        <w:ind w:left="280" w:right="582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obblighi</w:t>
      </w:r>
      <w:proofErr w:type="spellEnd"/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tivi</w:t>
      </w:r>
      <w:proofErr w:type="spellEnd"/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servizi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in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essione </w:t>
      </w:r>
      <w:r>
        <w:rPr>
          <w:rFonts w:ascii="Calibri" w:hAnsi="Calibri" w:cs="Calibri"/>
          <w:color w:val="000000"/>
          <w:sz w:val="25"/>
          <w:szCs w:val="25"/>
        </w:rPr>
        <w:tab/>
        <w:t>ed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in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4745"/>
          <w:tab w:val="left" w:pos="7771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gener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della</w:t>
      </w:r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ompleta </w:t>
      </w:r>
      <w:r>
        <w:rPr>
          <w:rFonts w:ascii="Calibri" w:hAnsi="Calibri" w:cs="Calibri"/>
          <w:color w:val="000000"/>
          <w:sz w:val="25"/>
          <w:szCs w:val="25"/>
        </w:rPr>
        <w:tab/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degli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obblighi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dedotti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8841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tivi</w:t>
      </w:r>
      <w:proofErr w:type="spellEnd"/>
      <w:proofErr w:type="gramEnd"/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medesima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  <w:t>è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una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ulteriore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prestarsi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inizio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izio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servizio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i sensi e per gli  </w:t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56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2</w:t>
      </w:r>
      <w:r>
        <w:rPr>
          <w:rFonts w:ascii="Calibri" w:hAnsi="Calibri" w:cs="Calibri"/>
          <w:color w:val="000000"/>
          <w:spacing w:val="-9"/>
        </w:rPr>
        <w:t>3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etti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183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24"/>
          <w:sz w:val="25"/>
          <w:szCs w:val="25"/>
        </w:rPr>
        <w:t>m</w:t>
      </w:r>
      <w:r>
        <w:rPr>
          <w:rFonts w:ascii="Calibri" w:hAnsi="Calibri" w:cs="Calibri"/>
          <w:color w:val="000000"/>
          <w:sz w:val="25"/>
          <w:szCs w:val="25"/>
        </w:rPr>
        <w:t>isura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10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%</w:t>
      </w:r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nnuo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oper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proofErr w:type="gram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izio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–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vuto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rigu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rdo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suo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medio</w:t>
      </w:r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–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risult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>All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z w:val="25"/>
          <w:szCs w:val="25"/>
        </w:rPr>
        <w:t xml:space="preserve"> 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le mod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lità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103 del 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>
        <w:rPr>
          <w:rFonts w:ascii="Calibri" w:hAnsi="Calibri" w:cs="Calibri"/>
          <w:color w:val="000000"/>
          <w:sz w:val="25"/>
          <w:szCs w:val="25"/>
        </w:rPr>
        <w:t xml:space="preserve">sono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lve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riduzioni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previste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sensi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egge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z w:val="25"/>
          <w:szCs w:val="25"/>
        </w:rPr>
        <w:t>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inteso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può</w:t>
      </w:r>
      <w:proofErr w:type="spellEnd"/>
      <w:proofErr w:type="gramEnd"/>
      <w:r>
        <w:rPr>
          <w:rFonts w:ascii="Calibri" w:hAnsi="Calibri" w:cs="Calibri"/>
          <w:color w:val="000000"/>
          <w:spacing w:val="3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esser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ornita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periodi</w:t>
      </w:r>
      <w:proofErr w:type="spellEnd"/>
      <w:r>
        <w:rPr>
          <w:rFonts w:ascii="Calibri" w:hAnsi="Calibri" w:cs="Calibri"/>
          <w:color w:val="000000"/>
          <w:spacing w:val="3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tempo</w:t>
      </w:r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eriori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Concessione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hé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rinnov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lmeno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3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tre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prim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singola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denza</w:t>
      </w:r>
      <w:proofErr w:type="spellEnd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-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pur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essendo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previsto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obbligo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rinnovo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</w:t>
      </w:r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ideiussore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non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potendo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subire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ussione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rinnovo</w:t>
      </w:r>
      <w:proofErr w:type="spellEnd"/>
      <w:proofErr w:type="gram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r>
        <w:rPr>
          <w:rFonts w:ascii="Calibri" w:hAnsi="Calibri" w:cs="Calibri"/>
          <w:color w:val="000000"/>
          <w:sz w:val="25"/>
          <w:szCs w:val="25"/>
        </w:rPr>
        <w:t xml:space="preserve"> in modo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sia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opertur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1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tutta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predett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ta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z w:val="25"/>
          <w:szCs w:val="25"/>
        </w:rPr>
        <w:t>esta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inteso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nca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>t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rinnovo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della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usa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per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dempimento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rio.  </w:t>
      </w:r>
    </w:p>
    <w:p w:rsidR="00BC2D08" w:rsidRDefault="00BC2D08" w:rsidP="00F97558">
      <w:pPr>
        <w:spacing w:after="12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689"/>
          <w:tab w:val="left" w:pos="1784"/>
          <w:tab w:val="left" w:pos="2292"/>
          <w:tab w:val="left" w:pos="3717"/>
          <w:tab w:val="left" w:pos="4225"/>
          <w:tab w:val="left" w:pos="5211"/>
          <w:tab w:val="left" w:pos="6695"/>
          <w:tab w:val="left" w:pos="7069"/>
          <w:tab w:val="left" w:pos="7548"/>
          <w:tab w:val="left" w:pos="8441"/>
          <w:tab w:val="left" w:pos="8815"/>
          <w:tab w:val="left" w:pos="9250"/>
          <w:tab w:val="left" w:pos="10014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6.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A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del </w:t>
      </w:r>
      <w:r>
        <w:rPr>
          <w:rFonts w:ascii="Calibri" w:hAnsi="Calibri" w:cs="Calibri"/>
          <w:color w:val="000000"/>
          <w:sz w:val="25"/>
          <w:szCs w:val="25"/>
        </w:rPr>
        <w:tab/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mento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del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none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essorio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di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5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rte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del  </w:t>
      </w:r>
    </w:p>
    <w:p w:rsidR="00BC2D08" w:rsidRDefault="00F97558" w:rsidP="00F97558">
      <w:pPr>
        <w:spacing w:before="360" w:line="255" w:lineRule="exact"/>
        <w:ind w:left="280" w:right="611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è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ulteriore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rsi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inizio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izio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servizio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importo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none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1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vigore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nto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previsto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5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 punto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8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modello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2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pprov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Ministero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dello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Sviluppo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De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reto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31/2018.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8491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7.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utore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proofErr w:type="gramEnd"/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lmeno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10</w:t>
      </w:r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F97558" w:rsidP="00F97558">
      <w:pPr>
        <w:tabs>
          <w:tab w:val="left" w:pos="1631"/>
          <w:tab w:val="left" w:pos="2532"/>
          <w:tab w:val="left" w:pos="3974"/>
          <w:tab w:val="left" w:pos="5296"/>
          <w:tab w:val="left" w:pos="6346"/>
          <w:tab w:val="left" w:pos="8090"/>
          <w:tab w:val="left" w:pos="9303"/>
        </w:tabs>
        <w:spacing w:before="360" w:line="255" w:lineRule="exact"/>
        <w:ind w:left="280" w:right="585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presenterà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teng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indenne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il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deriv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nti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proofErr w:type="spell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usa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nneggiamento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 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distruzione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tot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rzial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impi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ed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opere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eventu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lmente</w:t>
      </w:r>
      <w:proofErr w:type="spell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preesistenti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bene oggetto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Fermo</w:t>
      </w:r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8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preveder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una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per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respons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ivile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per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per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3699"/>
          <w:tab w:val="left" w:pos="5556"/>
          <w:tab w:val="left" w:pos="8065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importo</w:t>
      </w:r>
      <w:proofErr w:type="spellEnd"/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ntomeno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€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000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000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00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>
        <w:rPr>
          <w:rFonts w:ascii="Calibri" w:hAnsi="Calibri" w:cs="Calibri"/>
          <w:color w:val="000000"/>
          <w:sz w:val="25"/>
          <w:szCs w:val="25"/>
        </w:rPr>
        <w:t>euro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unmilione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/00)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in  </w:t>
      </w:r>
    </w:p>
    <w:p w:rsidR="00BC2D08" w:rsidRDefault="00F97558" w:rsidP="00F97558">
      <w:pPr>
        <w:spacing w:before="68"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2</w:t>
      </w:r>
      <w:r>
        <w:rPr>
          <w:rFonts w:ascii="Calibri" w:hAnsi="Calibri" w:cs="Calibri"/>
          <w:color w:val="000000"/>
          <w:spacing w:val="-9"/>
        </w:rPr>
        <w:t>4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proofErr w:type="gram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103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7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orrerà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esserà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4745"/>
          <w:tab w:val="left" w:pos="7494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emissione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provvisorio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ovvero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regol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proofErr w:type="gram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omunque</w:t>
      </w:r>
      <w:proofErr w:type="spell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orsi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mesi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ultim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3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vori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risult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pacing w:val="7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È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lva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fac</w:t>
      </w:r>
      <w:r>
        <w:rPr>
          <w:rFonts w:ascii="Calibri" w:hAnsi="Calibri" w:cs="Calibri"/>
          <w:color w:val="000000"/>
          <w:sz w:val="25"/>
          <w:szCs w:val="25"/>
        </w:rPr>
        <w:t>olt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diverse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polizze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nel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rtizione</w:t>
      </w:r>
      <w:proofErr w:type="spellEnd"/>
      <w:r>
        <w:rPr>
          <w:rFonts w:ascii="Calibri" w:hAnsi="Calibri" w:cs="Calibri"/>
          <w:color w:val="000000"/>
          <w:spacing w:val="5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lotti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unzion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8.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dovrà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ornire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Polizza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respons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bilità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ivile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80" w:right="586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progett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fi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cac</w:t>
      </w:r>
      <w:r>
        <w:rPr>
          <w:rFonts w:ascii="Calibri" w:hAnsi="Calibri" w:cs="Calibri"/>
          <w:color w:val="000000"/>
          <w:sz w:val="25"/>
          <w:szCs w:val="25"/>
        </w:rPr>
        <w:t>ia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pprov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Progetto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utivo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lla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5675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emissione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 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per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eriore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euro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400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000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>00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entomil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/00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),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ormemente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previsioni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103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7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del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9.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3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l'obbligo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rre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Comp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Assi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F97558" w:rsidP="00F97558">
      <w:pPr>
        <w:tabs>
          <w:tab w:val="left" w:pos="1194"/>
          <w:tab w:val="left" w:pos="2647"/>
          <w:tab w:val="left" w:pos="3193"/>
          <w:tab w:val="left" w:pos="3839"/>
          <w:tab w:val="left" w:pos="4816"/>
          <w:tab w:val="left" w:pos="5400"/>
          <w:tab w:val="left" w:pos="6498"/>
          <w:tab w:val="left" w:pos="7654"/>
          <w:tab w:val="left" w:pos="8345"/>
          <w:tab w:val="left" w:pos="9455"/>
        </w:tabs>
        <w:spacing w:before="360" w:line="255" w:lineRule="exact"/>
        <w:ind w:left="280" w:right="583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polizz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per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tutti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.T.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deriv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nti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lla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gestione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org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previste</w:t>
      </w:r>
      <w:r>
        <w:rPr>
          <w:rFonts w:ascii="Calibri" w:hAnsi="Calibri" w:cs="Calibri"/>
          <w:color w:val="000000"/>
          <w:spacing w:val="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1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eriore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€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5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000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000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>00</w:t>
      </w:r>
      <w:r>
        <w:rPr>
          <w:rFonts w:ascii="Calibri" w:hAnsi="Calibri" w:cs="Calibri"/>
          <w:color w:val="000000"/>
          <w:spacing w:val="5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>
        <w:rPr>
          <w:rFonts w:ascii="Calibri" w:hAnsi="Calibri" w:cs="Calibri"/>
          <w:color w:val="000000"/>
          <w:sz w:val="25"/>
          <w:szCs w:val="25"/>
        </w:rPr>
        <w:t>euro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inquemilioni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/00)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essere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deposit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gli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1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>
        <w:rPr>
          <w:rFonts w:ascii="Calibri" w:hAnsi="Calibri" w:cs="Calibri"/>
          <w:color w:val="000000"/>
          <w:sz w:val="25"/>
          <w:szCs w:val="25"/>
        </w:rPr>
        <w:t>uno)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mese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stipul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presente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omunqu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vvio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 w:rsidRPr="00CE343D"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18</w:t>
      </w:r>
      <w:r w:rsidRPr="00CE343D"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 w:rsidRPr="00CE343D"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 w:rsidRPr="00CE343D"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proofErr w:type="gramStart"/>
      <w:r w:rsidRPr="00CE343D"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R</w:t>
      </w:r>
      <w:r w:rsidRPr="00CE343D"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 w:rsidRPr="00CE343D">
        <w:rPr>
          <w:rFonts w:ascii="Calibri" w:hAnsi="Calibri" w:cs="Calibri"/>
          <w:b/>
          <w:bCs/>
          <w:color w:val="000000"/>
          <w:sz w:val="25"/>
          <w:szCs w:val="25"/>
        </w:rPr>
        <w:t>s</w:t>
      </w:r>
      <w:r w:rsidRPr="00CE343D"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olu</w:t>
      </w:r>
      <w:r w:rsidRPr="00CE343D">
        <w:rPr>
          <w:rFonts w:ascii="Calibri" w:hAnsi="Calibri" w:cs="Calibri"/>
          <w:b/>
          <w:bCs/>
          <w:color w:val="000000"/>
          <w:sz w:val="25"/>
          <w:szCs w:val="25"/>
        </w:rPr>
        <w:t>zi</w:t>
      </w:r>
      <w:r w:rsidRPr="00CE343D"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 w:rsidRPr="00CE343D">
        <w:rPr>
          <w:rFonts w:ascii="Calibri" w:hAnsi="Calibri" w:cs="Calibri"/>
          <w:b/>
          <w:bCs/>
          <w:color w:val="000000"/>
          <w:sz w:val="25"/>
          <w:szCs w:val="25"/>
        </w:rPr>
        <w:t>ne</w:t>
      </w:r>
      <w:proofErr w:type="spellEnd"/>
      <w:r w:rsidRPr="00CE343D"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 w:rsidRPr="00CE343D"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 w:rsidRPr="00CE343D"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 w:rsidRPr="00CE343D"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ll</w:t>
      </w:r>
      <w:r w:rsidRPr="00CE343D"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proofErr w:type="gramEnd"/>
      <w:r>
        <w:rPr>
          <w:rFonts w:ascii="Calibri" w:hAnsi="Calibri" w:cs="Calibri"/>
          <w:b/>
          <w:bCs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v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zion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p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3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in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mp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ment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proofErr w:type="spellEnd"/>
      <w:r>
        <w:rPr>
          <w:rFonts w:ascii="Calibri" w:hAnsi="Calibri" w:cs="Calibri"/>
          <w:b/>
          <w:bCs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l</w:t>
      </w:r>
      <w:r>
        <w:rPr>
          <w:rFonts w:ascii="Calibri" w:hAnsi="Calibri" w:cs="Calibri"/>
          <w:b/>
          <w:bCs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ssi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nario  </w:t>
      </w:r>
    </w:p>
    <w:p w:rsidR="00BC2D08" w:rsidRDefault="00F97558" w:rsidP="00F97558">
      <w:pPr>
        <w:spacing w:before="4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pacing w:val="5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luogo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solo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ida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80" w:right="589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d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dempiere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sensi 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1454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od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iv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l'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ttribuzione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un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per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l'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dempimento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gionevole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omunque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eriore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15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quindi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: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a.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bbi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propri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sosp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rrotto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dotti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26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nte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un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riodo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rior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60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utivi</w:t>
      </w:r>
      <w:proofErr w:type="spellEnd"/>
      <w:r>
        <w:rPr>
          <w:rFonts w:ascii="Calibri" w:hAnsi="Calibri" w:cs="Calibri"/>
          <w:color w:val="000000"/>
          <w:spacing w:val="28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4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2</w:t>
      </w:r>
      <w:r>
        <w:rPr>
          <w:rFonts w:ascii="Calibri" w:hAnsi="Calibri" w:cs="Calibri"/>
          <w:color w:val="000000"/>
          <w:spacing w:val="-9"/>
        </w:rPr>
        <w:t>5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3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b.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propri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rmin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vori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dotti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di un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num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rior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60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1"/>
          <w:sz w:val="25"/>
          <w:szCs w:val="25"/>
        </w:rPr>
        <w:t>)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bbi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propri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sosp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riodo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rior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10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 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C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risti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 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rvizio e  </w:t>
      </w:r>
    </w:p>
    <w:p w:rsidR="00BC2D08" w:rsidRDefault="00F97558" w:rsidP="00F97558">
      <w:pPr>
        <w:spacing w:before="360" w:line="255" w:lineRule="exact"/>
        <w:ind w:left="310" w:right="599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giudi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modo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unzion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/o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ntro Sportivo o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non vi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bbi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posto</w:t>
      </w:r>
      <w:proofErr w:type="spellEnd"/>
      <w:r>
        <w:rPr>
          <w:rFonts w:ascii="Calibri" w:hAnsi="Calibri" w:cs="Calibri"/>
          <w:color w:val="000000"/>
          <w:spacing w:val="-1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ront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intim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e.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bbi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solo 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rtur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viste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mbito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rmini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ivi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biliti</w:t>
      </w:r>
      <w:proofErr w:type="spellEnd"/>
      <w:r>
        <w:rPr>
          <w:rFonts w:ascii="Calibri" w:hAnsi="Calibri" w:cs="Calibri"/>
          <w:color w:val="000000"/>
          <w:spacing w:val="26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f.</w:t>
      </w:r>
      <w:r>
        <w:rPr>
          <w:rFonts w:ascii="Arial" w:hAnsi="Arial" w:cs="Arial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bbi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provv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rinnovo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p</w:t>
      </w:r>
      <w:r>
        <w:rPr>
          <w:rFonts w:ascii="Calibri" w:hAnsi="Calibri" w:cs="Calibri"/>
          <w:color w:val="000000"/>
          <w:spacing w:val="24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rt.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17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5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rmini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ivi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 xml:space="preserve">ti.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pendenza</w:t>
      </w:r>
      <w:proofErr w:type="spellEnd"/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dempimento</w:t>
      </w:r>
      <w:proofErr w:type="spellEnd"/>
      <w:r>
        <w:rPr>
          <w:rFonts w:ascii="Calibri" w:hAnsi="Calibri" w:cs="Calibri"/>
          <w:color w:val="000000"/>
          <w:spacing w:val="27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:  </w:t>
      </w:r>
    </w:p>
    <w:p w:rsidR="00BC2D08" w:rsidRDefault="00F97558" w:rsidP="00F97558">
      <w:pPr>
        <w:spacing w:before="320" w:line="294" w:lineRule="exact"/>
        <w:ind w:left="25" w:right="589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a.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non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ssun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sosp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propr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obblighi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nsi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nte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b.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non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4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ontinuit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Alla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denz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proofErr w:type="gramEnd"/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dempimento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ida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primo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>m</w:t>
      </w:r>
      <w:r>
        <w:rPr>
          <w:rFonts w:ascii="Calibri" w:hAnsi="Calibri" w:cs="Calibri"/>
          <w:color w:val="000000"/>
          <w:sz w:val="25"/>
          <w:szCs w:val="25"/>
        </w:rPr>
        <w:t xml:space="preserve">a  </w:t>
      </w:r>
    </w:p>
    <w:p w:rsidR="00BC2D08" w:rsidRDefault="00F97558" w:rsidP="00F97558">
      <w:pPr>
        <w:tabs>
          <w:tab w:val="left" w:pos="2968"/>
          <w:tab w:val="left" w:pos="5627"/>
          <w:tab w:val="left" w:pos="6211"/>
          <w:tab w:val="left" w:pos="6963"/>
          <w:tab w:val="left" w:pos="7742"/>
          <w:tab w:val="left" w:pos="8761"/>
          <w:tab w:val="left" w:pos="10072"/>
        </w:tabs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rticolo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non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bbia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posto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rimedio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755"/>
          <w:tab w:val="left" w:pos="3477"/>
          <w:tab w:val="left" w:pos="5061"/>
          <w:tab w:val="left" w:pos="6320"/>
          <w:tab w:val="left" w:pos="7629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omunicherà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propri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intenzione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risolvere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3954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soggetti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tori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hé</w:t>
      </w:r>
      <w:proofErr w:type="spellEnd"/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questi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ultimi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possano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eser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</w:t>
      </w:r>
      <w:r>
        <w:rPr>
          <w:rFonts w:ascii="Calibri" w:hAnsi="Calibri" w:cs="Calibri"/>
          <w:color w:val="000000"/>
          <w:sz w:val="25"/>
          <w:szCs w:val="25"/>
        </w:rPr>
        <w:t>oltà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176 del 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i sensi 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termini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previsti</w:t>
      </w:r>
      <w:proofErr w:type="spellEnd"/>
      <w:r>
        <w:rPr>
          <w:rFonts w:ascii="Calibri" w:hAnsi="Calibri" w:cs="Calibri"/>
          <w:color w:val="000000"/>
          <w:spacing w:val="4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nel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medesi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>m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68"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2</w:t>
      </w:r>
      <w:r>
        <w:rPr>
          <w:rFonts w:ascii="Calibri" w:hAnsi="Calibri" w:cs="Calibri"/>
          <w:color w:val="000000"/>
          <w:spacing w:val="-9"/>
        </w:rPr>
        <w:t>6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176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4.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O</w:t>
      </w:r>
      <w:r>
        <w:rPr>
          <w:rFonts w:ascii="Calibri" w:hAnsi="Calibri" w:cs="Calibri"/>
          <w:color w:val="000000"/>
          <w:sz w:val="25"/>
          <w:szCs w:val="25"/>
        </w:rPr>
        <w:t xml:space="preserve">ve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soggetti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tori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bbi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predette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</w:t>
      </w:r>
      <w:r>
        <w:rPr>
          <w:rFonts w:ascii="Calibri" w:hAnsi="Calibri" w:cs="Calibri"/>
          <w:color w:val="000000"/>
          <w:sz w:val="25"/>
          <w:szCs w:val="25"/>
        </w:rPr>
        <w:t>oltà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suddetti</w:t>
      </w:r>
      <w:proofErr w:type="spellEnd"/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termini,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 </w:t>
      </w:r>
    </w:p>
    <w:p w:rsidR="00BC2D08" w:rsidRDefault="00F97558" w:rsidP="00F97558">
      <w:pPr>
        <w:spacing w:before="360"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determin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della presente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7107D3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 w:rsidRPr="007107D3">
        <w:rPr>
          <w:rFonts w:ascii="Calibri" w:hAnsi="Calibri" w:cs="Calibri"/>
          <w:color w:val="000000"/>
          <w:sz w:val="25"/>
          <w:szCs w:val="25"/>
        </w:rPr>
        <w:t>5.</w:t>
      </w:r>
      <w:r w:rsidRPr="007107D3"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Fermo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rest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he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in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 w:rsidRPr="007107D3"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dell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presente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Convenzione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i sensi del present</w:t>
      </w:r>
      <w:r w:rsidRPr="007107D3"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Pr="007107D3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rti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olo</w:t>
      </w:r>
      <w:proofErr w:type="spellEnd"/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trov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ppli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 w:rsidRPr="007107D3"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rt</w:t>
      </w:r>
      <w:r w:rsidRPr="007107D3"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1453 del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odi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ivile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ome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previsto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ll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rt</w:t>
      </w:r>
      <w:r w:rsidRPr="007107D3"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176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7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pacing w:val="46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del  </w:t>
      </w:r>
    </w:p>
    <w:p w:rsidR="00BC2D08" w:rsidRPr="007107D3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7107D3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 w:rsidRPr="007107D3">
        <w:rPr>
          <w:rFonts w:ascii="Calibri" w:hAnsi="Calibri" w:cs="Calibri"/>
          <w:color w:val="000000"/>
          <w:sz w:val="25"/>
          <w:szCs w:val="25"/>
        </w:rPr>
        <w:t>Codi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proofErr w:type="gramStart"/>
      <w:r w:rsidRPr="007107D3">
        <w:rPr>
          <w:rFonts w:ascii="Calibri" w:hAnsi="Calibri" w:cs="Calibri"/>
          <w:color w:val="000000"/>
          <w:sz w:val="25"/>
          <w:szCs w:val="25"/>
        </w:rPr>
        <w:t>Con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orrisponderà</w:t>
      </w:r>
      <w:proofErr w:type="spellEnd"/>
      <w:proofErr w:type="gram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 Concession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rio</w:t>
      </w:r>
      <w:r w:rsidRPr="007107D3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un'indennità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p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:  </w:t>
      </w:r>
    </w:p>
    <w:p w:rsidR="00BC2D08" w:rsidRPr="007107D3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 w:rsidRPr="007107D3">
        <w:rPr>
          <w:rFonts w:ascii="Calibri" w:hAnsi="Calibri" w:cs="Calibri"/>
          <w:color w:val="000000"/>
          <w:sz w:val="25"/>
          <w:szCs w:val="25"/>
        </w:rPr>
        <w:t>a.</w:t>
      </w:r>
      <w:r w:rsidRPr="007107D3">
        <w:rPr>
          <w:rFonts w:ascii="Arial" w:hAnsi="Arial" w:cs="Arial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i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osti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ttiv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m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nt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sost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nuti</w:t>
      </w:r>
      <w:proofErr w:type="spellEnd"/>
      <w:proofErr w:type="gram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Con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ssion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rio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ov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 w:rsidRPr="007107D3"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vori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 w:rsidRPr="007107D3">
        <w:rPr>
          <w:rFonts w:ascii="Calibri" w:hAnsi="Calibri" w:cs="Calibri"/>
          <w:color w:val="000000"/>
          <w:sz w:val="25"/>
          <w:szCs w:val="25"/>
        </w:rPr>
        <w:t>id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in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ssion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non  </w:t>
      </w:r>
    </w:p>
    <w:p w:rsidR="00BC2D08" w:rsidRPr="007107D3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bbi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or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sup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r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 w:rsidRPr="007107D3">
        <w:rPr>
          <w:rFonts w:ascii="Calibri" w:hAnsi="Calibri" w:cs="Calibri"/>
          <w:color w:val="000000"/>
          <w:sz w:val="25"/>
          <w:szCs w:val="25"/>
        </w:rPr>
        <w:t>s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oll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>)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ovv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ro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  </w:t>
      </w:r>
    </w:p>
    <w:p w:rsidR="00BC2D08" w:rsidRPr="007107D3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 w:rsidRPr="007107D3">
        <w:rPr>
          <w:rFonts w:ascii="Calibri" w:hAnsi="Calibri" w:cs="Calibri"/>
          <w:color w:val="000000"/>
          <w:sz w:val="25"/>
          <w:szCs w:val="25"/>
        </w:rPr>
        <w:t>b.</w:t>
      </w:r>
      <w:r w:rsidRPr="007107D3"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v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lor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ll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op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r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r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lizz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oltr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gli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on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ssori</w:t>
      </w:r>
      <w:proofErr w:type="spellEnd"/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n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gli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mmort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m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ov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Pr="007107D3" w:rsidRDefault="00F97558" w:rsidP="00F97558">
      <w:pPr>
        <w:spacing w:before="360" w:line="255" w:lineRule="exact"/>
        <w:ind w:left="310" w:right="587"/>
        <w:jc w:val="both"/>
        <w:rPr>
          <w:rFonts w:ascii="Times New Roman" w:hAnsi="Times New Roman" w:cs="Times New Roman"/>
          <w:color w:val="010302"/>
        </w:rPr>
      </w:pP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vori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 w:rsidRPr="007107D3">
        <w:rPr>
          <w:rFonts w:ascii="Calibri" w:hAnsi="Calibri" w:cs="Calibri"/>
          <w:color w:val="000000"/>
          <w:sz w:val="25"/>
          <w:szCs w:val="25"/>
        </w:rPr>
        <w:t>id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in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ssion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bbi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sup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r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 w:rsidRPr="007107D3">
        <w:rPr>
          <w:rFonts w:ascii="Calibri" w:hAnsi="Calibri" w:cs="Calibri"/>
          <w:color w:val="000000"/>
          <w:sz w:val="25"/>
          <w:szCs w:val="25"/>
        </w:rPr>
        <w:t>s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oll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>)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d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n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gli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v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ntu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li  </w:t>
      </w:r>
    </w:p>
    <w:p w:rsidR="00BC2D08" w:rsidRPr="007107D3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7107D3" w:rsidRDefault="00F97558" w:rsidP="00F97558">
      <w:pPr>
        <w:tabs>
          <w:tab w:val="left" w:pos="1094"/>
          <w:tab w:val="left" w:pos="1483"/>
          <w:tab w:val="left" w:pos="2877"/>
          <w:tab w:val="left" w:pos="3222"/>
          <w:tab w:val="left" w:pos="4405"/>
          <w:tab w:val="left" w:pos="4810"/>
          <w:tab w:val="left" w:pos="5828"/>
          <w:tab w:val="left" w:pos="6997"/>
          <w:tab w:val="left" w:pos="7342"/>
          <w:tab w:val="left" w:pos="7807"/>
          <w:tab w:val="left" w:pos="9051"/>
          <w:tab w:val="left" w:pos="9605"/>
        </w:tabs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osti </w:t>
      </w:r>
      <w:r w:rsidRPr="007107D3">
        <w:rPr>
          <w:rFonts w:ascii="Calibri" w:hAnsi="Calibri" w:cs="Calibri"/>
          <w:color w:val="000000"/>
          <w:sz w:val="25"/>
          <w:szCs w:val="25"/>
        </w:rPr>
        <w:tab/>
        <w:t xml:space="preserve">di </w:t>
      </w:r>
      <w:r w:rsidRPr="007107D3"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rip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zion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  <w:t xml:space="preserve">o </w:t>
      </w:r>
      <w:r w:rsidRPr="007107D3"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riduzion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  <w:t xml:space="preserve">in </w:t>
      </w:r>
      <w:r w:rsidRPr="007107D3"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pristino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sost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nuti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  <w:t xml:space="preserve">o </w:t>
      </w:r>
      <w:r w:rsidRPr="007107D3">
        <w:rPr>
          <w:rFonts w:ascii="Calibri" w:hAnsi="Calibri" w:cs="Calibri"/>
          <w:color w:val="000000"/>
          <w:sz w:val="25"/>
          <w:szCs w:val="25"/>
        </w:rPr>
        <w:tab/>
        <w:t>d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sost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n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r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ab/>
        <w:t>p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r </w:t>
      </w:r>
      <w:r w:rsidRPr="007107D3"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Pr="007107D3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7107D3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ll'in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mpim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d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l Con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z w:val="25"/>
          <w:szCs w:val="25"/>
        </w:rPr>
        <w:t>ssion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rio.  </w:t>
      </w:r>
    </w:p>
    <w:p w:rsidR="00BC2D08" w:rsidRPr="007107D3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7107D3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 w:rsidRPr="007107D3">
        <w:rPr>
          <w:rFonts w:ascii="Calibri" w:hAnsi="Calibri" w:cs="Calibri"/>
          <w:color w:val="000000"/>
          <w:sz w:val="25"/>
          <w:szCs w:val="25"/>
        </w:rPr>
        <w:t>6.</w:t>
      </w:r>
      <w:r w:rsidRPr="007107D3"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proofErr w:type="gramStart"/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 w:rsidRPr="007107D3">
        <w:rPr>
          <w:rFonts w:ascii="Calibri" w:hAnsi="Calibri" w:cs="Calibri"/>
          <w:color w:val="000000"/>
          <w:sz w:val="25"/>
          <w:szCs w:val="25"/>
        </w:rPr>
        <w:t>e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 w:rsidRPr="007107D3">
        <w:rPr>
          <w:rFonts w:ascii="Calibri" w:hAnsi="Calibri" w:cs="Calibri"/>
          <w:color w:val="000000"/>
          <w:sz w:val="25"/>
          <w:szCs w:val="25"/>
        </w:rPr>
        <w:t>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cac</w:t>
      </w:r>
      <w:r w:rsidRPr="007107D3">
        <w:rPr>
          <w:rFonts w:ascii="Calibri" w:hAnsi="Calibri" w:cs="Calibri"/>
          <w:color w:val="000000"/>
          <w:sz w:val="25"/>
          <w:szCs w:val="25"/>
        </w:rPr>
        <w:t>i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 w:rsidRPr="007107D3"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dell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 w:rsidRPr="007107D3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dell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Con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essione</w:t>
      </w:r>
      <w:r w:rsidRPr="007107D3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s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subordin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t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 w:rsidRPr="007107D3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</w:t>
      </w:r>
      <w:r w:rsidRPr="007107D3">
        <w:rPr>
          <w:rFonts w:ascii="Calibri" w:hAnsi="Calibri" w:cs="Calibri"/>
          <w:color w:val="000000"/>
          <w:spacing w:val="54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p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g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mento</w:t>
      </w:r>
      <w:r w:rsidRPr="007107D3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 w:rsidRPr="007107D3">
        <w:rPr>
          <w:rFonts w:ascii="Calibri" w:hAnsi="Calibri" w:cs="Calibri"/>
          <w:color w:val="000000"/>
          <w:sz w:val="25"/>
          <w:szCs w:val="25"/>
        </w:rPr>
        <w:t>da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>p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rte</w:t>
      </w:r>
      <w:r w:rsidRPr="007107D3"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del  </w:t>
      </w:r>
    </w:p>
    <w:p w:rsidR="00BC2D08" w:rsidRDefault="00F97558" w:rsidP="00F97558">
      <w:pPr>
        <w:spacing w:before="360"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Con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 w:rsidRPr="007107D3"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z w:val="25"/>
          <w:szCs w:val="25"/>
        </w:rPr>
        <w:t xml:space="preserve">di tutti gli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importi</w:t>
      </w:r>
      <w:proofErr w:type="spellEnd"/>
      <w:r w:rsidRPr="007107D3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7107D3">
        <w:rPr>
          <w:rFonts w:ascii="Calibri" w:hAnsi="Calibri" w:cs="Calibri"/>
          <w:color w:val="000000"/>
          <w:sz w:val="25"/>
          <w:szCs w:val="25"/>
        </w:rPr>
        <w:t>previsti</w:t>
      </w:r>
      <w:proofErr w:type="spellEnd"/>
      <w:r w:rsidRPr="007107D3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l pre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edente</w:t>
      </w:r>
      <w:r w:rsidRPr="007107D3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7107D3">
        <w:rPr>
          <w:rFonts w:ascii="Calibri" w:hAnsi="Calibri" w:cs="Calibri"/>
          <w:color w:val="000000"/>
          <w:sz w:val="25"/>
          <w:szCs w:val="25"/>
        </w:rPr>
        <w:t>omm</w:t>
      </w:r>
      <w:r w:rsidRPr="007107D3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7107D3">
        <w:rPr>
          <w:rFonts w:ascii="Calibri" w:hAnsi="Calibri" w:cs="Calibri"/>
          <w:color w:val="000000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7.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La</w:t>
      </w:r>
      <w:r>
        <w:rPr>
          <w:rFonts w:ascii="Calibri" w:hAnsi="Calibri" w:cs="Calibri"/>
          <w:color w:val="000000"/>
          <w:sz w:val="25"/>
          <w:szCs w:val="25"/>
        </w:rPr>
        <w:t xml:space="preserve"> presente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4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aso</w:t>
      </w:r>
      <w:proofErr w:type="spellEnd"/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sottos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tto  </w:t>
      </w:r>
    </w:p>
    <w:p w:rsidR="00BC2D08" w:rsidRDefault="00F97558" w:rsidP="00F97558">
      <w:pPr>
        <w:spacing w:before="340" w:line="255" w:lineRule="exact"/>
        <w:ind w:left="280" w:right="58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mento</w:t>
      </w:r>
      <w:proofErr w:type="spell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da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stipul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rsi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un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istituto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sensi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r>
        <w:rPr>
          <w:rFonts w:ascii="Calibri" w:hAnsi="Calibri" w:cs="Calibri"/>
          <w:color w:val="000000"/>
          <w:sz w:val="25"/>
          <w:szCs w:val="25"/>
        </w:rPr>
        <w:t xml:space="preserve">esto Unico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4"/>
          <w:sz w:val="25"/>
          <w:szCs w:val="25"/>
        </w:rPr>
        <w:t>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18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iotto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sottos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rizione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della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medesim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ferma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165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5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Nel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pporto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sensi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periodo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vrà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diritto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un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rimborso</w:t>
      </w:r>
      <w:proofErr w:type="spellEnd"/>
      <w:r w:rsidRPr="002112C7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 xml:space="preserve">delle spese </w:t>
      </w:r>
      <w:proofErr w:type="spellStart"/>
      <w:r w:rsidRPr="002112C7">
        <w:rPr>
          <w:rFonts w:ascii="Calibri" w:hAnsi="Calibri" w:cs="Calibri"/>
          <w:sz w:val="25"/>
          <w:szCs w:val="25"/>
        </w:rPr>
        <w:t>sostenute</w:t>
      </w:r>
      <w:proofErr w:type="spellEnd"/>
      <w:r w:rsidRPr="002112C7">
        <w:rPr>
          <w:rFonts w:ascii="Calibri" w:hAnsi="Calibri" w:cs="Calibri"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ivi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in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luse</w:t>
      </w:r>
      <w:proofErr w:type="spellEnd"/>
      <w:r w:rsidRPr="002112C7">
        <w:rPr>
          <w:rFonts w:ascii="Calibri" w:hAnsi="Calibri" w:cs="Calibri"/>
          <w:spacing w:val="35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quelle rel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tive</w:t>
      </w:r>
      <w:r w:rsidRPr="002112C7">
        <w:rPr>
          <w:rFonts w:ascii="Calibri" w:hAnsi="Calibri" w:cs="Calibri"/>
          <w:spacing w:val="21"/>
          <w:sz w:val="25"/>
          <w:szCs w:val="25"/>
        </w:rPr>
        <w:t xml:space="preserve"> 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lla progett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zion</w:t>
      </w:r>
      <w:r w:rsidRPr="002112C7">
        <w:rPr>
          <w:rFonts w:ascii="Calibri" w:hAnsi="Calibri" w:cs="Calibri"/>
          <w:spacing w:val="22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 xml:space="preserve">  </w:t>
      </w:r>
    </w:p>
    <w:p w:rsidR="00BC2D08" w:rsidRPr="002112C7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2112C7" w:rsidRDefault="00F97558" w:rsidP="00F97558">
      <w:pPr>
        <w:tabs>
          <w:tab w:val="left" w:pos="8200"/>
        </w:tabs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gramStart"/>
      <w:r w:rsidRPr="002112C7">
        <w:rPr>
          <w:rFonts w:ascii="Calibri" w:hAnsi="Calibri" w:cs="Calibri"/>
          <w:sz w:val="25"/>
          <w:szCs w:val="25"/>
        </w:rPr>
        <w:t>definitiv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25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rim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nendo</w:t>
      </w:r>
      <w:proofErr w:type="gramEnd"/>
      <w:r w:rsidRPr="002112C7">
        <w:rPr>
          <w:rFonts w:ascii="Calibri" w:hAnsi="Calibri" w:cs="Calibri"/>
          <w:strike/>
          <w:spacing w:val="26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inteso</w:t>
      </w:r>
      <w:proofErr w:type="spellEnd"/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he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in</w:t>
      </w:r>
      <w:r w:rsidRPr="002112C7">
        <w:rPr>
          <w:rFonts w:ascii="Calibri" w:hAnsi="Calibri" w:cs="Calibri"/>
          <w:strike/>
          <w:spacing w:val="4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trike/>
          <w:sz w:val="25"/>
          <w:szCs w:val="25"/>
        </w:rPr>
        <w:t>so</w:t>
      </w:r>
      <w:proofErr w:type="spellEnd"/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di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rzi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le</w:t>
      </w:r>
      <w:proofErr w:type="spellEnd"/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fin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nziamento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  <w:t>dei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vori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per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 xml:space="preserve">uno  </w:t>
      </w:r>
    </w:p>
    <w:p w:rsidR="00BC2D08" w:rsidRPr="002112C7" w:rsidRDefault="00BC2D08" w:rsidP="00F97558">
      <w:pPr>
        <w:spacing w:after="85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tabs>
          <w:tab w:val="left" w:pos="5361"/>
          <w:tab w:val="left" w:pos="6698"/>
          <w:tab w:val="left" w:pos="8555"/>
        </w:tabs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spellStart"/>
      <w:proofErr w:type="gramStart"/>
      <w:r w:rsidRPr="002112C7">
        <w:rPr>
          <w:rFonts w:ascii="Calibri" w:hAnsi="Calibri" w:cs="Calibri"/>
          <w:strike/>
          <w:sz w:val="25"/>
          <w:szCs w:val="25"/>
        </w:rPr>
        <w:t>str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io</w:t>
      </w:r>
      <w:proofErr w:type="spellEnd"/>
      <w:r w:rsidRPr="002112C7">
        <w:rPr>
          <w:rFonts w:ascii="Calibri" w:hAnsi="Calibri" w:cs="Calibri"/>
          <w:strike/>
          <w:spacing w:val="27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te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ni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amente</w:t>
      </w:r>
      <w:proofErr w:type="spellEnd"/>
      <w:proofErr w:type="gramEnd"/>
      <w:r w:rsidRPr="002112C7">
        <w:rPr>
          <w:rFonts w:ascii="Calibri" w:hAnsi="Calibri" w:cs="Calibri"/>
          <w:strike/>
          <w:spacing w:val="25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ed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onomi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 xml:space="preserve">amente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unzion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le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  <w:t>la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 xml:space="preserve">Convenzione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rim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à</w:t>
      </w:r>
      <w:proofErr w:type="spellEnd"/>
      <w:r w:rsidRPr="002112C7">
        <w:rPr>
          <w:rFonts w:ascii="Calibri" w:hAnsi="Calibri" w:cs="Calibri"/>
          <w:strike/>
          <w:spacing w:val="25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fi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ac</w:t>
      </w:r>
      <w:r w:rsidRPr="002112C7">
        <w:rPr>
          <w:rFonts w:ascii="Calibri" w:hAnsi="Calibri" w:cs="Calibri"/>
          <w:strike/>
          <w:spacing w:val="22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BC2D08" w:rsidP="00F97558">
      <w:pPr>
        <w:spacing w:after="272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strike/>
        </w:rPr>
        <w:sectPr w:rsidR="00BC2D08" w:rsidRPr="002112C7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 w:rsidRPr="002112C7">
        <w:rPr>
          <w:rFonts w:ascii="Calibri" w:hAnsi="Calibri" w:cs="Calibri"/>
          <w:strike/>
          <w:spacing w:val="-10"/>
        </w:rPr>
        <w:t>2</w:t>
      </w:r>
      <w:r w:rsidRPr="002112C7">
        <w:rPr>
          <w:rFonts w:ascii="Calibri" w:hAnsi="Calibri" w:cs="Calibri"/>
          <w:strike/>
          <w:spacing w:val="-9"/>
        </w:rPr>
        <w:t>7</w:t>
      </w:r>
      <w:r w:rsidRPr="002112C7">
        <w:rPr>
          <w:rFonts w:ascii="Calibri" w:hAnsi="Calibri" w:cs="Calibri"/>
          <w:strike/>
        </w:rPr>
        <w:t xml:space="preserve">  </w:t>
      </w:r>
      <w:r w:rsidRPr="002112C7">
        <w:rPr>
          <w:strike/>
        </w:rPr>
        <w:br w:type="page"/>
      </w:r>
    </w:p>
    <w:p w:rsidR="00BC2D08" w:rsidRPr="002112C7" w:rsidRDefault="00BC2D08" w:rsidP="00F97558">
      <w:pPr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BC2D08" w:rsidP="00F97558">
      <w:pPr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BC2D08" w:rsidP="00F97558">
      <w:pPr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BC2D08" w:rsidP="00F97558">
      <w:pPr>
        <w:spacing w:after="173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spellStart"/>
      <w:proofErr w:type="gramStart"/>
      <w:r w:rsidRPr="002112C7">
        <w:rPr>
          <w:rFonts w:ascii="Calibri" w:hAnsi="Calibri" w:cs="Calibri"/>
          <w:strike/>
          <w:sz w:val="25"/>
          <w:szCs w:val="25"/>
        </w:rPr>
        <w:t>limit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mente</w:t>
      </w:r>
      <w:proofErr w:type="spellEnd"/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gram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p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rte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he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regol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trike/>
          <w:spacing w:val="14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re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lizz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zione</w:t>
      </w:r>
      <w:proofErr w:type="spellEnd"/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54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gestione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del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medesimo</w:t>
      </w:r>
      <w:proofErr w:type="spell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str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lcio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BC2D08" w:rsidP="00F97558">
      <w:pPr>
        <w:spacing w:after="84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unzion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le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.</w:t>
      </w:r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19</w:t>
      </w:r>
      <w:r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Re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v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proofErr w:type="spell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proofErr w:type="gramEnd"/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olu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z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ne</w:t>
      </w:r>
      <w:proofErr w:type="spell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p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3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in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m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p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ime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proofErr w:type="spell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b/>
          <w:bCs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6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O</w:t>
      </w:r>
      <w:r>
        <w:rPr>
          <w:rFonts w:ascii="Calibri" w:hAnsi="Calibri" w:cs="Calibri"/>
          <w:color w:val="000000"/>
          <w:sz w:val="25"/>
          <w:szCs w:val="25"/>
        </w:rPr>
        <w:t>ve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per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del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bbi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luogo</w:t>
      </w:r>
      <w:proofErr w:type="spellEnd"/>
      <w:r>
        <w:rPr>
          <w:rFonts w:ascii="Calibri" w:hAnsi="Calibri" w:cs="Calibri"/>
          <w:color w:val="000000"/>
          <w:spacing w:val="3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la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sospensione</w:t>
      </w:r>
      <w:proofErr w:type="spellEnd"/>
      <w:r>
        <w:rPr>
          <w:rFonts w:ascii="Calibri" w:hAnsi="Calibri" w:cs="Calibri"/>
          <w:color w:val="000000"/>
          <w:spacing w:val="5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dedotti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1856"/>
          <w:tab w:val="left" w:pos="2953"/>
          <w:tab w:val="left" w:pos="3839"/>
          <w:tab w:val="left" w:pos="5052"/>
          <w:tab w:val="left" w:pos="6993"/>
          <w:tab w:val="left" w:pos="7774"/>
          <w:tab w:val="left" w:pos="9167"/>
          <w:tab w:val="left" w:pos="10087"/>
        </w:tabs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Convenzione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superiore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90</w:t>
      </w:r>
      <w:r>
        <w:rPr>
          <w:rFonts w:ascii="Calibri" w:hAnsi="Calibri" w:cs="Calibri"/>
          <w:color w:val="000000"/>
          <w:spacing w:val="2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)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utivi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ovvero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la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sospensione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gestione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2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un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periodo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superiore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30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ovvero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nel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dempimento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obblighi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previsti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suo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>/o</w:t>
      </w:r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umenti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essa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e/o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essionario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risolvere</w:t>
      </w:r>
      <w:proofErr w:type="spellEnd"/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6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ida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sensi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dell'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rt.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1454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od</w:t>
      </w:r>
      <w:proofErr w:type="gram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iv.,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 xml:space="preserve">ine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un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per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dempiere</w:t>
      </w:r>
      <w:proofErr w:type="spellEnd"/>
      <w:r>
        <w:rPr>
          <w:rFonts w:ascii="Calibri" w:hAnsi="Calibri" w:cs="Calibri"/>
          <w:color w:val="000000"/>
          <w:spacing w:val="4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non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eriore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15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quindici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)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orso</w:t>
      </w:r>
      <w:proofErr w:type="spellEnd"/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 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Concession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Convenzione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O</w:t>
      </w:r>
      <w:r>
        <w:rPr>
          <w:rFonts w:ascii="Calibri" w:hAnsi="Calibri" w:cs="Calibri"/>
          <w:color w:val="000000"/>
          <w:sz w:val="25"/>
          <w:szCs w:val="25"/>
        </w:rPr>
        <w:t xml:space="preserve">ve la presente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sensi del pre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ovvero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5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F97558" w:rsidP="00F97558">
      <w:pPr>
        <w:spacing w:before="340" w:line="255" w:lineRule="exact"/>
        <w:ind w:left="280" w:right="587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pporto</w:t>
      </w:r>
      <w:proofErr w:type="spell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5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dempimento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ovvero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quest'ultimo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revo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proofErr w:type="spellEnd"/>
      <w:proofErr w:type="gramEnd"/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motivi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pubbli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pacing w:val="27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interesse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ovvero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la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vveng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per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motivi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176 del 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sensi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 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fetti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medesimo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176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dovrà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orrispondere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seguenti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importi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:</w:t>
      </w:r>
      <w:r>
        <w:rPr>
          <w:rFonts w:ascii="Calibri" w:hAnsi="Calibri" w:cs="Calibri"/>
          <w:color w:val="000000"/>
          <w:spacing w:val="4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a.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sost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nuti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non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bbi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la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b.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oltr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ssori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1568"/>
          <w:tab w:val="left" w:pos="3337"/>
          <w:tab w:val="left" w:pos="6647"/>
          <w:tab w:val="left" w:pos="7141"/>
          <w:tab w:val="left" w:pos="9944"/>
        </w:tabs>
        <w:spacing w:before="360" w:line="255" w:lineRule="exact"/>
        <w:ind w:left="310" w:right="603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ssivi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spons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Monitor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gli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mmort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vori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bbi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d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inoltr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2</w:t>
      </w:r>
      <w:r>
        <w:rPr>
          <w:rFonts w:ascii="Calibri" w:hAnsi="Calibri" w:cs="Calibri"/>
          <w:color w:val="000000"/>
          <w:spacing w:val="-9"/>
        </w:rPr>
        <w:t>8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3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dovut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ltro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sost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nuto o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sost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F97558" w:rsidP="00F97558">
      <w:pPr>
        <w:spacing w:before="360" w:line="255" w:lineRule="exact"/>
        <w:ind w:left="310" w:right="607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gu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risoluzion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vist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tutti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stipul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strum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dott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gli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ind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nnizzi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dovuti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1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un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nnizzo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titolo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gno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10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%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F97558" w:rsidP="00F97558">
      <w:pPr>
        <w:spacing w:before="360" w:line="255" w:lineRule="exact"/>
        <w:ind w:left="310" w:right="604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op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guir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l'op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bbi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vi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risult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lla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gli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nni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sidui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uro </w:t>
      </w: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rs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orrispond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singoli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lussi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sidui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736"/>
          <w:tab w:val="left" w:pos="1381"/>
          <w:tab w:val="left" w:pos="2642"/>
          <w:tab w:val="left" w:pos="4304"/>
          <w:tab w:val="left" w:pos="5001"/>
          <w:tab w:val="left" w:pos="6141"/>
          <w:tab w:val="left" w:pos="7714"/>
          <w:tab w:val="left" w:pos="10242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n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revo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presente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Convenzione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per 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dempimento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il  </w:t>
      </w:r>
    </w:p>
    <w:p w:rsidR="00BC2D08" w:rsidRDefault="00F97558" w:rsidP="00F97558">
      <w:pPr>
        <w:tabs>
          <w:tab w:val="left" w:pos="3959"/>
        </w:tabs>
        <w:spacing w:before="360" w:line="255" w:lineRule="exact"/>
        <w:ind w:left="280" w:right="584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Concession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  <w:t>dovr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provvedere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determin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degli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importi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dovuti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"/>
          <w:sz w:val="25"/>
          <w:szCs w:val="25"/>
        </w:rPr>
        <w:t xml:space="preserve"> 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60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cac</w:t>
      </w:r>
      <w:r>
        <w:rPr>
          <w:rFonts w:ascii="Calibri" w:hAnsi="Calibri" w:cs="Calibri"/>
          <w:color w:val="000000"/>
          <w:sz w:val="25"/>
          <w:szCs w:val="25"/>
        </w:rPr>
        <w:t>ia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revo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o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5541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4.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etto</w:t>
      </w:r>
      <w:proofErr w:type="spellEnd"/>
      <w:proofErr w:type="gram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ordo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pieno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5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sui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detti</w:t>
      </w:r>
      <w:proofErr w:type="spell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importi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F97558" w:rsidP="00F97558">
      <w:pPr>
        <w:spacing w:before="360" w:line="255" w:lineRule="exact"/>
        <w:ind w:left="280" w:right="583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omunque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tenuto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orrispondere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subito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gli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importi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iuti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dovuti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5.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teizz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riduzioni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970"/>
          <w:tab w:val="left" w:pos="1944"/>
          <w:tab w:val="left" w:pos="2813"/>
          <w:tab w:val="left" w:pos="3173"/>
          <w:tab w:val="left" w:pos="5001"/>
          <w:tab w:val="left" w:pos="5540"/>
          <w:tab w:val="left" w:pos="6467"/>
          <w:tab w:val="left" w:pos="7171"/>
          <w:tab w:val="left" w:pos="8070"/>
          <w:tab w:val="left" w:pos="8385"/>
          <w:tab w:val="left" w:pos="9757"/>
        </w:tabs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negli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importi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dovuti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r>
        <w:rPr>
          <w:rFonts w:ascii="Calibri" w:hAnsi="Calibri" w:cs="Calibri"/>
          <w:color w:val="000000"/>
          <w:sz w:val="25"/>
          <w:szCs w:val="25"/>
        </w:rPr>
        <w:tab/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per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fetto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revo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della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20</w:t>
      </w:r>
      <w:r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000000"/>
          <w:spacing w:val="-5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m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p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ime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proofErr w:type="spell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</w:t>
      </w:r>
      <w:proofErr w:type="gramEnd"/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rm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in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proofErr w:type="spellEnd"/>
      <w:r>
        <w:rPr>
          <w:rFonts w:ascii="Calibri" w:hAnsi="Calibri" w:cs="Calibri"/>
          <w:b/>
          <w:bCs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ll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ss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one  </w:t>
      </w:r>
    </w:p>
    <w:p w:rsidR="00BC2D08" w:rsidRDefault="00F97558" w:rsidP="00F97558">
      <w:pPr>
        <w:tabs>
          <w:tab w:val="left" w:pos="2785"/>
          <w:tab w:val="left" w:pos="4130"/>
          <w:tab w:val="left" w:pos="5509"/>
          <w:tab w:val="left" w:pos="6572"/>
          <w:tab w:val="left" w:pos="8155"/>
          <w:tab w:val="left" w:pos="10165"/>
        </w:tabs>
        <w:spacing w:before="4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Al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ine</w:t>
      </w:r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del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 w:rsidR="001506E7" w:rsidRPr="00F97558">
        <w:rPr>
          <w:rFonts w:ascii="Calibri" w:hAnsi="Calibri" w:cs="Calibri"/>
          <w:color w:val="C00000"/>
          <w:sz w:val="25"/>
          <w:szCs w:val="25"/>
        </w:rPr>
        <w:t>Centro</w:t>
      </w:r>
      <w:r w:rsidR="001506E7" w:rsidRPr="00F97558">
        <w:rPr>
          <w:rFonts w:ascii="Calibri" w:hAnsi="Calibri" w:cs="Calibri"/>
          <w:color w:val="C00000"/>
          <w:spacing w:val="47"/>
          <w:sz w:val="25"/>
          <w:szCs w:val="25"/>
        </w:rPr>
        <w:t xml:space="preserve"> </w:t>
      </w:r>
      <w:r w:rsidR="001506E7" w:rsidRPr="00F97558">
        <w:rPr>
          <w:rFonts w:ascii="Calibri" w:hAnsi="Calibri" w:cs="Calibri"/>
          <w:color w:val="C00000"/>
          <w:sz w:val="25"/>
          <w:szCs w:val="25"/>
        </w:rPr>
        <w:t>padel</w:t>
      </w:r>
      <w:r w:rsidR="001506E7">
        <w:rPr>
          <w:rFonts w:ascii="Calibri" w:hAnsi="Calibri" w:cs="Calibri"/>
          <w:color w:val="C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momento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della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F97558" w:rsidP="00F97558">
      <w:pPr>
        <w:tabs>
          <w:tab w:val="left" w:pos="1795"/>
          <w:tab w:val="left" w:pos="8060"/>
          <w:tab w:val="left" w:pos="9752"/>
        </w:tabs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3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proofErr w:type="gramEnd"/>
      <w:r>
        <w:rPr>
          <w:rFonts w:ascii="Calibri" w:hAnsi="Calibri" w:cs="Calibri"/>
          <w:color w:val="000000"/>
          <w:sz w:val="25"/>
          <w:szCs w:val="25"/>
        </w:rPr>
        <w:t>tre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mesi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denz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oncessione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il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ed</w:t>
      </w:r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il  </w:t>
      </w:r>
    </w:p>
    <w:p w:rsidR="00BC2D08" w:rsidRDefault="00F97558" w:rsidP="00F97558">
      <w:pPr>
        <w:spacing w:before="248"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2</w:t>
      </w:r>
      <w:r>
        <w:rPr>
          <w:rFonts w:ascii="Calibri" w:hAnsi="Calibri" w:cs="Calibri"/>
          <w:color w:val="000000"/>
          <w:spacing w:val="-9"/>
        </w:rPr>
        <w:t>9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147"/>
          <w:tab w:val="left" w:pos="3934"/>
          <w:tab w:val="left" w:pos="6127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ddittorio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, </w:t>
      </w:r>
      <w:r>
        <w:rPr>
          <w:rFonts w:ascii="Calibri" w:hAnsi="Calibri" w:cs="Calibri"/>
          <w:color w:val="000000"/>
          <w:sz w:val="25"/>
          <w:szCs w:val="25"/>
        </w:rPr>
        <w:tab/>
        <w:t>lo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opere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degli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impi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nti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gestione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 le 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pacing w:val="7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izio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O</w:t>
      </w:r>
      <w:r>
        <w:rPr>
          <w:rFonts w:ascii="Calibri" w:hAnsi="Calibri" w:cs="Calibri"/>
          <w:color w:val="000000"/>
          <w:sz w:val="25"/>
          <w:szCs w:val="25"/>
        </w:rPr>
        <w:t>ve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dovesse</w:t>
      </w:r>
      <w:proofErr w:type="spellEnd"/>
      <w:r>
        <w:rPr>
          <w:rFonts w:ascii="Calibri" w:hAnsi="Calibri" w:cs="Calibri"/>
          <w:color w:val="000000"/>
          <w:spacing w:val="3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risult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seguito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5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veri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fettu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interventi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ripristin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16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fi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ienza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opere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degli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6713"/>
          <w:tab w:val="left" w:pos="9221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impi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ompetenz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7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rio,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giuste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disposizioni </w:t>
      </w:r>
      <w:r>
        <w:rPr>
          <w:rFonts w:ascii="Calibri" w:hAnsi="Calibri" w:cs="Calibri"/>
          <w:color w:val="000000"/>
          <w:sz w:val="25"/>
          <w:szCs w:val="25"/>
        </w:rPr>
        <w:tab/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lla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5026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stesso</w:t>
      </w:r>
      <w:proofErr w:type="spellEnd"/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dovrà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provvedervi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oltre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30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denz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della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inottemperanza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provvedere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essendo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iò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ddebito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spesa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po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Al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oncessione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Centro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Sportivo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5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essere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fi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ienza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ed in 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idoneo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onsentire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proseguimento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dell'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ttività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lvo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deperimento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dovuto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uso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verr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red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pposito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verb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ddittorio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hé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invent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dei  </w:t>
      </w:r>
    </w:p>
    <w:p w:rsidR="00BC2D08" w:rsidRDefault="00F97558" w:rsidP="00F97558">
      <w:pPr>
        <w:spacing w:before="360"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beni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mobili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ed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rredi</w:t>
      </w:r>
      <w:proofErr w:type="spellEnd"/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essi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21</w:t>
      </w:r>
      <w:r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000000"/>
          <w:sz w:val="25"/>
          <w:szCs w:val="25"/>
        </w:rPr>
        <w:t>D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v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proofErr w:type="spell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di</w:t>
      </w:r>
      <w:proofErr w:type="gramEnd"/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s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u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b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-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ssion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4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lve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disposizioni</w:t>
      </w:r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è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pacing w:val="2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divieto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Concession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sub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edere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tutto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preventivo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onsenso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857"/>
          <w:tab w:val="left" w:pos="2387"/>
          <w:tab w:val="left" w:pos="2973"/>
          <w:tab w:val="left" w:pos="4235"/>
          <w:tab w:val="left" w:pos="4670"/>
          <w:tab w:val="left" w:pos="5419"/>
          <w:tab w:val="left" w:pos="6184"/>
          <w:tab w:val="left" w:pos="6908"/>
          <w:tab w:val="left" w:pos="7299"/>
          <w:tab w:val="left" w:pos="8661"/>
          <w:tab w:val="left" w:pos="9380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onsentiti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e</w:t>
      </w:r>
      <w:r>
        <w:rPr>
          <w:rFonts w:ascii="Calibri" w:hAnsi="Calibri" w:cs="Calibri"/>
          <w:color w:val="000000"/>
          <w:spacing w:val="-6"/>
          <w:sz w:val="25"/>
          <w:szCs w:val="25"/>
        </w:rPr>
        <w:t>x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ege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sotto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di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risoluzione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present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Convenzione.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335"/>
          <w:tab w:val="left" w:pos="2174"/>
          <w:tab w:val="left" w:pos="4862"/>
          <w:tab w:val="left" w:pos="5542"/>
          <w:tab w:val="left" w:pos="6864"/>
          <w:tab w:val="left" w:pos="7569"/>
          <w:tab w:val="left" w:pos="9086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z w:val="25"/>
          <w:szCs w:val="25"/>
        </w:rPr>
        <w:t>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2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omunque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la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iplina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inerente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F97558" w:rsidP="00F97558">
      <w:pPr>
        <w:spacing w:before="360" w:line="255" w:lineRule="exact"/>
        <w:ind w:left="280" w:right="593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sub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</w:t>
      </w:r>
      <w:r>
        <w:rPr>
          <w:rFonts w:ascii="Calibri" w:hAnsi="Calibri" w:cs="Calibri"/>
          <w:color w:val="000000"/>
          <w:sz w:val="25"/>
          <w:szCs w:val="25"/>
        </w:rPr>
        <w:t>oltà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3085"/>
          <w:tab w:val="left" w:pos="5017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hé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osserv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vigente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24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e/o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omplement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>/o</w:t>
      </w:r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essorie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le 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li: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a.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d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vori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4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248"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3</w:t>
      </w:r>
      <w:r>
        <w:rPr>
          <w:rFonts w:ascii="Calibri" w:hAnsi="Calibri" w:cs="Calibri"/>
          <w:color w:val="000000"/>
          <w:spacing w:val="-9"/>
        </w:rPr>
        <w:t>0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3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b.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nut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ustodi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vigil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1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nut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gli impi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nti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21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rvizi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pulizi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e.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punto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ristoro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/o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izi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/o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distributori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f.</w:t>
      </w:r>
      <w:r>
        <w:rPr>
          <w:rFonts w:ascii="Arial" w:hAnsi="Arial" w:cs="Arial"/>
          <w:color w:val="000000"/>
          <w:spacing w:val="4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/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listi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Pr="002212FB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g.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2212FB">
        <w:rPr>
          <w:rFonts w:ascii="Calibri" w:hAnsi="Calibri" w:cs="Calibri"/>
          <w:color w:val="000000"/>
          <w:sz w:val="25"/>
          <w:szCs w:val="25"/>
        </w:rPr>
        <w:t>d</w:t>
      </w:r>
      <w:r w:rsidRPr="002212FB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2212FB">
        <w:rPr>
          <w:rFonts w:ascii="Calibri" w:hAnsi="Calibri" w:cs="Calibri"/>
          <w:color w:val="000000"/>
          <w:sz w:val="25"/>
          <w:szCs w:val="25"/>
        </w:rPr>
        <w:t xml:space="preserve">gli </w:t>
      </w:r>
      <w:proofErr w:type="spellStart"/>
      <w:r w:rsidRPr="002212FB">
        <w:rPr>
          <w:rFonts w:ascii="Calibri" w:hAnsi="Calibri" w:cs="Calibri"/>
          <w:color w:val="000000"/>
          <w:sz w:val="25"/>
          <w:szCs w:val="25"/>
        </w:rPr>
        <w:t>sp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2212FB">
        <w:rPr>
          <w:rFonts w:ascii="Calibri" w:hAnsi="Calibri" w:cs="Calibri"/>
          <w:color w:val="000000"/>
          <w:sz w:val="25"/>
          <w:szCs w:val="25"/>
        </w:rPr>
        <w:t>zi</w:t>
      </w:r>
      <w:proofErr w:type="spellEnd"/>
      <w:r w:rsidRPr="002212FB"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 w:rsidRPr="002212FB">
        <w:rPr>
          <w:rFonts w:ascii="Calibri" w:hAnsi="Calibri" w:cs="Calibri"/>
          <w:color w:val="000000"/>
          <w:sz w:val="25"/>
          <w:szCs w:val="25"/>
        </w:rPr>
        <w:t>pubbli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2212FB">
        <w:rPr>
          <w:rFonts w:ascii="Calibri" w:hAnsi="Calibri" w:cs="Calibri"/>
          <w:color w:val="000000"/>
          <w:sz w:val="25"/>
          <w:szCs w:val="25"/>
        </w:rPr>
        <w:t>it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2212FB"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 w:rsidRPr="002212FB"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Pr="002212FB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2212FB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 w:rsidRPr="002212FB">
        <w:rPr>
          <w:rFonts w:ascii="Calibri" w:hAnsi="Calibri" w:cs="Calibri"/>
          <w:color w:val="000000"/>
          <w:sz w:val="25"/>
          <w:szCs w:val="25"/>
        </w:rPr>
        <w:t>3.</w:t>
      </w:r>
      <w:r w:rsidRPr="002212FB"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proofErr w:type="gramStart"/>
      <w:r w:rsidRPr="002212FB"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 w:rsidRPr="002212FB">
        <w:rPr>
          <w:rFonts w:ascii="Calibri" w:hAnsi="Calibri" w:cs="Calibri"/>
          <w:color w:val="000000"/>
          <w:sz w:val="25"/>
          <w:szCs w:val="25"/>
        </w:rPr>
        <w:t>im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2212FB">
        <w:rPr>
          <w:rFonts w:ascii="Calibri" w:hAnsi="Calibri" w:cs="Calibri"/>
          <w:color w:val="000000"/>
          <w:sz w:val="25"/>
          <w:szCs w:val="25"/>
        </w:rPr>
        <w:t>ne</w:t>
      </w:r>
      <w:proofErr w:type="spellEnd"/>
      <w:r w:rsidRPr="002212FB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fac</w:t>
      </w:r>
      <w:r w:rsidRPr="002212FB">
        <w:rPr>
          <w:rFonts w:ascii="Calibri" w:hAnsi="Calibri" w:cs="Calibri"/>
          <w:color w:val="000000"/>
          <w:sz w:val="25"/>
          <w:szCs w:val="25"/>
        </w:rPr>
        <w:t>olt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 w:rsidRPr="002212FB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2212FB">
        <w:rPr>
          <w:rFonts w:ascii="Calibri" w:hAnsi="Calibri" w:cs="Calibri"/>
          <w:color w:val="000000"/>
          <w:sz w:val="25"/>
          <w:szCs w:val="25"/>
        </w:rPr>
        <w:t>dell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2212FB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2212FB">
        <w:rPr>
          <w:rFonts w:ascii="Calibri" w:hAnsi="Calibri" w:cs="Calibri"/>
          <w:color w:val="000000"/>
          <w:sz w:val="25"/>
          <w:szCs w:val="25"/>
        </w:rPr>
        <w:t>so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2212FB">
        <w:rPr>
          <w:rFonts w:ascii="Calibri" w:hAnsi="Calibri" w:cs="Calibri"/>
          <w:color w:val="000000"/>
          <w:sz w:val="25"/>
          <w:szCs w:val="25"/>
        </w:rPr>
        <w:t>iet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 w:rsidRPr="002212FB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2212FB">
        <w:rPr>
          <w:rFonts w:ascii="Calibri" w:hAnsi="Calibri" w:cs="Calibri"/>
          <w:color w:val="000000"/>
          <w:sz w:val="25"/>
          <w:szCs w:val="25"/>
        </w:rPr>
        <w:t>di progetto</w:t>
      </w:r>
      <w:r w:rsidRPr="002212FB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2212FB">
        <w:rPr>
          <w:rFonts w:ascii="Calibri" w:hAnsi="Calibri" w:cs="Calibri"/>
          <w:color w:val="000000"/>
          <w:sz w:val="25"/>
          <w:szCs w:val="25"/>
        </w:rPr>
        <w:t>sub</w:t>
      </w:r>
      <w:r w:rsidRPr="002212FB"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2212FB">
        <w:rPr>
          <w:rFonts w:ascii="Calibri" w:hAnsi="Calibri" w:cs="Calibri"/>
          <w:color w:val="000000"/>
          <w:sz w:val="25"/>
          <w:szCs w:val="25"/>
        </w:rPr>
        <w:t>on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2212FB">
        <w:rPr>
          <w:rFonts w:ascii="Calibri" w:hAnsi="Calibri" w:cs="Calibri"/>
          <w:color w:val="000000"/>
          <w:sz w:val="25"/>
          <w:szCs w:val="25"/>
        </w:rPr>
        <w:t>edere</w:t>
      </w:r>
      <w:proofErr w:type="spellEnd"/>
      <w:r w:rsidRPr="002212FB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 w:rsidRPr="002212FB">
        <w:rPr>
          <w:rFonts w:ascii="Calibri" w:hAnsi="Calibri" w:cs="Calibri"/>
          <w:color w:val="000000"/>
          <w:sz w:val="25"/>
          <w:szCs w:val="25"/>
        </w:rPr>
        <w:t>il</w:t>
      </w:r>
      <w:r w:rsidRPr="002212FB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2212FB">
        <w:rPr>
          <w:rFonts w:ascii="Calibri" w:hAnsi="Calibri" w:cs="Calibri"/>
          <w:color w:val="000000"/>
          <w:sz w:val="25"/>
          <w:szCs w:val="25"/>
        </w:rPr>
        <w:t>servizio</w:t>
      </w:r>
      <w:r w:rsidRPr="002212FB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2212FB">
        <w:rPr>
          <w:rFonts w:ascii="Calibri" w:hAnsi="Calibri" w:cs="Calibri"/>
          <w:color w:val="000000"/>
          <w:sz w:val="25"/>
          <w:szCs w:val="25"/>
        </w:rPr>
        <w:t>di</w:t>
      </w:r>
      <w:r w:rsidRPr="002212FB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2212FB">
        <w:rPr>
          <w:rFonts w:ascii="Calibri" w:hAnsi="Calibri" w:cs="Calibri"/>
          <w:color w:val="000000"/>
          <w:sz w:val="25"/>
          <w:szCs w:val="25"/>
        </w:rPr>
        <w:t>gestione</w:t>
      </w:r>
      <w:r w:rsidRPr="002212FB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2212FB">
        <w:rPr>
          <w:rFonts w:ascii="Calibri" w:hAnsi="Calibri" w:cs="Calibri"/>
          <w:color w:val="000000"/>
          <w:sz w:val="25"/>
          <w:szCs w:val="25"/>
        </w:rPr>
        <w:t>sportiv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2212FB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2212FB">
        <w:rPr>
          <w:rFonts w:ascii="Calibri" w:hAnsi="Calibri" w:cs="Calibri"/>
          <w:color w:val="000000"/>
          <w:sz w:val="25"/>
          <w:szCs w:val="25"/>
        </w:rPr>
        <w:t xml:space="preserve">lla  </w:t>
      </w:r>
    </w:p>
    <w:p w:rsidR="00BC2D08" w:rsidRPr="002212FB" w:rsidRDefault="00F97558" w:rsidP="00F97558">
      <w:pPr>
        <w:spacing w:before="360"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 w:rsidRPr="002212FB">
        <w:rPr>
          <w:rFonts w:ascii="Calibri" w:hAnsi="Calibri" w:cs="Calibri"/>
          <w:color w:val="000000"/>
          <w:sz w:val="25"/>
          <w:szCs w:val="25"/>
        </w:rPr>
        <w:t>so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2212FB">
        <w:rPr>
          <w:rFonts w:ascii="Calibri" w:hAnsi="Calibri" w:cs="Calibri"/>
          <w:color w:val="000000"/>
          <w:sz w:val="25"/>
          <w:szCs w:val="25"/>
        </w:rPr>
        <w:t>iet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 w:rsidRPr="002212FB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2212FB">
        <w:rPr>
          <w:rFonts w:ascii="Calibri" w:hAnsi="Calibri" w:cs="Calibri"/>
          <w:color w:val="000000"/>
          <w:sz w:val="25"/>
          <w:szCs w:val="25"/>
        </w:rPr>
        <w:t>promotri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2212FB">
        <w:rPr>
          <w:rFonts w:ascii="Calibri" w:hAnsi="Calibri" w:cs="Calibri"/>
          <w:color w:val="000000"/>
          <w:sz w:val="25"/>
          <w:szCs w:val="25"/>
        </w:rPr>
        <w:t>e</w:t>
      </w:r>
      <w:proofErr w:type="spellEnd"/>
      <w:r w:rsidRPr="002212FB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2212FB">
        <w:rPr>
          <w:rFonts w:ascii="Calibri" w:hAnsi="Calibri" w:cs="Calibri"/>
          <w:color w:val="000000"/>
          <w:sz w:val="25"/>
          <w:szCs w:val="25"/>
        </w:rPr>
        <w:t>ASD Sport</w:t>
      </w:r>
      <w:r w:rsidRPr="002212FB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2212FB">
        <w:rPr>
          <w:rFonts w:ascii="Calibri" w:hAnsi="Calibri" w:cs="Calibri"/>
          <w:color w:val="000000"/>
          <w:sz w:val="25"/>
          <w:szCs w:val="25"/>
        </w:rPr>
        <w:t>Up</w:t>
      </w:r>
      <w:r w:rsidRPr="002212FB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2212FB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2212FB">
        <w:rPr>
          <w:rFonts w:ascii="Calibri" w:hAnsi="Calibri" w:cs="Calibri"/>
          <w:color w:val="000000"/>
          <w:sz w:val="25"/>
          <w:szCs w:val="25"/>
        </w:rPr>
        <w:t>senz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2212FB"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2212FB">
        <w:rPr>
          <w:rFonts w:ascii="Calibri" w:hAnsi="Calibri" w:cs="Calibri"/>
          <w:color w:val="000000"/>
          <w:sz w:val="25"/>
          <w:szCs w:val="25"/>
        </w:rPr>
        <w:t>l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2212FB">
        <w:rPr>
          <w:rFonts w:ascii="Calibri" w:hAnsi="Calibri" w:cs="Calibri"/>
          <w:color w:val="000000"/>
          <w:sz w:val="25"/>
          <w:szCs w:val="25"/>
        </w:rPr>
        <w:t>un</w:t>
      </w:r>
      <w:proofErr w:type="spellEnd"/>
      <w:r w:rsidRPr="002212FB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2212FB">
        <w:rPr>
          <w:rFonts w:ascii="Calibri" w:hAnsi="Calibri" w:cs="Calibri"/>
          <w:color w:val="000000"/>
          <w:sz w:val="25"/>
          <w:szCs w:val="25"/>
        </w:rPr>
        <w:t>preventivo</w:t>
      </w:r>
      <w:proofErr w:type="spellEnd"/>
      <w:r w:rsidRPr="002212FB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2212FB">
        <w:rPr>
          <w:rFonts w:ascii="Calibri" w:hAnsi="Calibri" w:cs="Calibri"/>
          <w:color w:val="000000"/>
          <w:sz w:val="25"/>
          <w:szCs w:val="25"/>
        </w:rPr>
        <w:t>onsenso</w:t>
      </w:r>
      <w:proofErr w:type="spellEnd"/>
      <w:r w:rsidRPr="002212FB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2212FB"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spellStart"/>
      <w:r w:rsidRPr="002212FB">
        <w:rPr>
          <w:rFonts w:ascii="Calibri" w:hAnsi="Calibri" w:cs="Calibri"/>
          <w:color w:val="000000"/>
          <w:sz w:val="25"/>
          <w:szCs w:val="25"/>
        </w:rPr>
        <w:t>Con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2212FB"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 w:rsidRPr="002212FB">
        <w:rPr>
          <w:rFonts w:ascii="Calibri" w:hAnsi="Calibri" w:cs="Calibri"/>
          <w:color w:val="000000"/>
          <w:spacing w:val="24"/>
          <w:sz w:val="25"/>
          <w:szCs w:val="25"/>
        </w:rPr>
        <w:t>.</w:t>
      </w:r>
      <w:r w:rsidRPr="002212FB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2212FB"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Pr="002212FB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 w:rsidRPr="002212FB"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22</w:t>
      </w:r>
      <w:r w:rsidRPr="002212FB"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 w:rsidRPr="002212FB"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 w:rsidRPr="002212FB"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proofErr w:type="gramStart"/>
      <w:r w:rsidRPr="002212FB"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R</w:t>
      </w:r>
      <w:r w:rsidRPr="002212FB"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 w:rsidRPr="002212FB"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ppo</w:t>
      </w:r>
      <w:r w:rsidRPr="002212FB">
        <w:rPr>
          <w:rFonts w:ascii="Calibri" w:hAnsi="Calibri" w:cs="Calibri"/>
          <w:b/>
          <w:bCs/>
          <w:color w:val="000000"/>
          <w:sz w:val="25"/>
          <w:szCs w:val="25"/>
        </w:rPr>
        <w:t>rt</w:t>
      </w:r>
      <w:r w:rsidRPr="002212FB"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proofErr w:type="spellEnd"/>
      <w:r w:rsidRPr="002212FB"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 w:rsidRPr="002212FB"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 w:rsidRPr="002212FB"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proofErr w:type="gramEnd"/>
      <w:r w:rsidRPr="002212FB">
        <w:rPr>
          <w:rFonts w:ascii="Calibri" w:hAnsi="Calibri" w:cs="Calibri"/>
          <w:b/>
          <w:bCs/>
          <w:color w:val="000000"/>
          <w:spacing w:val="32"/>
          <w:sz w:val="25"/>
          <w:szCs w:val="25"/>
        </w:rPr>
        <w:t xml:space="preserve"> </w:t>
      </w:r>
      <w:proofErr w:type="spellStart"/>
      <w:r w:rsidRPr="002212FB"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proofErr w:type="spellEnd"/>
      <w:r w:rsidRPr="002212FB"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r w:rsidRPr="002212FB"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 w:rsidRPr="002212FB"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 w:rsidRPr="002212FB">
        <w:rPr>
          <w:rFonts w:ascii="Calibri" w:hAnsi="Calibri" w:cs="Calibri"/>
          <w:b/>
          <w:bCs/>
          <w:color w:val="000000"/>
          <w:sz w:val="25"/>
          <w:szCs w:val="25"/>
        </w:rPr>
        <w:t>rz</w:t>
      </w:r>
      <w:r w:rsidRPr="002212FB"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proofErr w:type="spellEnd"/>
      <w:r w:rsidRPr="002212FB"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60" w:line="294" w:lineRule="exact"/>
        <w:jc w:val="both"/>
        <w:rPr>
          <w:rFonts w:ascii="Times New Roman" w:hAnsi="Times New Roman" w:cs="Times New Roman"/>
          <w:color w:val="010302"/>
        </w:rPr>
      </w:pPr>
      <w:r w:rsidRPr="002212FB">
        <w:rPr>
          <w:rFonts w:ascii="Calibri" w:hAnsi="Calibri" w:cs="Calibri"/>
          <w:color w:val="000000"/>
          <w:sz w:val="25"/>
          <w:szCs w:val="25"/>
        </w:rPr>
        <w:t>1.</w:t>
      </w:r>
      <w:r w:rsidRPr="002212FB"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 w:rsidRPr="002212FB"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 w:rsidRPr="002212FB"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 w:rsidRPr="002212FB">
        <w:rPr>
          <w:rFonts w:ascii="Calibri" w:hAnsi="Calibri" w:cs="Calibri"/>
          <w:color w:val="000000"/>
          <w:sz w:val="25"/>
          <w:szCs w:val="25"/>
        </w:rPr>
        <w:t>Con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2212FB"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 w:rsidRPr="002212FB">
        <w:rPr>
          <w:rFonts w:ascii="Calibri" w:hAnsi="Calibri" w:cs="Calibri"/>
          <w:color w:val="000000"/>
          <w:spacing w:val="52"/>
          <w:sz w:val="25"/>
          <w:szCs w:val="25"/>
        </w:rPr>
        <w:t xml:space="preserve"> </w:t>
      </w:r>
      <w:r w:rsidRPr="002212FB">
        <w:rPr>
          <w:rFonts w:ascii="Calibri" w:hAnsi="Calibri" w:cs="Calibri"/>
          <w:color w:val="000000"/>
          <w:sz w:val="25"/>
          <w:szCs w:val="25"/>
        </w:rPr>
        <w:t>non</w:t>
      </w:r>
      <w:r w:rsidRPr="002212FB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2212FB">
        <w:rPr>
          <w:rFonts w:ascii="Calibri" w:hAnsi="Calibri" w:cs="Calibri"/>
          <w:color w:val="000000"/>
          <w:sz w:val="25"/>
          <w:szCs w:val="25"/>
        </w:rPr>
        <w:t xml:space="preserve">ssume 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2212FB">
        <w:rPr>
          <w:rFonts w:ascii="Calibri" w:hAnsi="Calibri" w:cs="Calibri"/>
          <w:color w:val="000000"/>
          <w:sz w:val="25"/>
          <w:szCs w:val="25"/>
        </w:rPr>
        <w:t>l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2212FB">
        <w:rPr>
          <w:rFonts w:ascii="Calibri" w:hAnsi="Calibri" w:cs="Calibri"/>
          <w:color w:val="000000"/>
          <w:sz w:val="25"/>
          <w:szCs w:val="25"/>
        </w:rPr>
        <w:t>un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2212FB">
        <w:rPr>
          <w:rFonts w:ascii="Calibri" w:hAnsi="Calibri" w:cs="Calibri"/>
          <w:color w:val="000000"/>
          <w:spacing w:val="52"/>
          <w:sz w:val="25"/>
          <w:szCs w:val="25"/>
        </w:rPr>
        <w:t xml:space="preserve"> </w:t>
      </w:r>
      <w:proofErr w:type="spellStart"/>
      <w:proofErr w:type="gramStart"/>
      <w:r w:rsidRPr="002212FB">
        <w:rPr>
          <w:rFonts w:ascii="Calibri" w:hAnsi="Calibri" w:cs="Calibri"/>
          <w:color w:val="000000"/>
          <w:sz w:val="25"/>
          <w:szCs w:val="25"/>
        </w:rPr>
        <w:t>respons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2212FB">
        <w:rPr>
          <w:rFonts w:ascii="Calibri" w:hAnsi="Calibri" w:cs="Calibri"/>
          <w:color w:val="000000"/>
          <w:sz w:val="25"/>
          <w:szCs w:val="25"/>
        </w:rPr>
        <w:t>bilità</w:t>
      </w:r>
      <w:proofErr w:type="spellEnd"/>
      <w:r w:rsidRPr="002212FB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 w:rsidRPr="002212FB">
        <w:rPr>
          <w:rFonts w:ascii="Calibri" w:hAnsi="Calibri" w:cs="Calibri"/>
          <w:color w:val="000000"/>
          <w:sz w:val="25"/>
          <w:szCs w:val="25"/>
        </w:rPr>
        <w:t>per</w:t>
      </w:r>
      <w:proofErr w:type="gramEnd"/>
      <w:r w:rsidRPr="002212FB"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 w:rsidRPr="002212FB">
        <w:rPr>
          <w:rFonts w:ascii="Calibri" w:hAnsi="Calibri" w:cs="Calibri"/>
          <w:color w:val="000000"/>
          <w:sz w:val="25"/>
          <w:szCs w:val="25"/>
        </w:rPr>
        <w:t>d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2212FB">
        <w:rPr>
          <w:rFonts w:ascii="Calibri" w:hAnsi="Calibri" w:cs="Calibri"/>
          <w:color w:val="000000"/>
          <w:sz w:val="25"/>
          <w:szCs w:val="25"/>
        </w:rPr>
        <w:t>nni</w:t>
      </w:r>
      <w:proofErr w:type="spellEnd"/>
      <w:r w:rsidRPr="002212FB">
        <w:rPr>
          <w:rFonts w:ascii="Calibri" w:hAnsi="Calibri" w:cs="Calibri"/>
          <w:color w:val="000000"/>
          <w:sz w:val="25"/>
          <w:szCs w:val="25"/>
        </w:rPr>
        <w:t>,</w:t>
      </w:r>
      <w:r w:rsidRPr="002212FB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 w:rsidRPr="002212FB">
        <w:rPr>
          <w:rFonts w:ascii="Calibri" w:hAnsi="Calibri" w:cs="Calibri"/>
          <w:color w:val="000000"/>
          <w:sz w:val="25"/>
          <w:szCs w:val="25"/>
        </w:rPr>
        <w:t>in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 w:rsidRPr="002212FB">
        <w:rPr>
          <w:rFonts w:ascii="Calibri" w:hAnsi="Calibri" w:cs="Calibri"/>
          <w:color w:val="000000"/>
          <w:sz w:val="25"/>
          <w:szCs w:val="25"/>
        </w:rPr>
        <w:t>ortuni</w:t>
      </w:r>
      <w:proofErr w:type="spellEnd"/>
      <w:r w:rsidRPr="002212FB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2212FB">
        <w:rPr>
          <w:rFonts w:ascii="Calibri" w:hAnsi="Calibri" w:cs="Calibri"/>
          <w:color w:val="000000"/>
          <w:sz w:val="25"/>
          <w:szCs w:val="25"/>
        </w:rPr>
        <w:t xml:space="preserve">ed 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2212FB">
        <w:rPr>
          <w:rFonts w:ascii="Calibri" w:hAnsi="Calibri" w:cs="Calibri"/>
          <w:color w:val="000000"/>
          <w:sz w:val="25"/>
          <w:szCs w:val="25"/>
        </w:rPr>
        <w:t xml:space="preserve">ltro </w:t>
      </w:r>
      <w:r w:rsidRPr="002212FB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2212FB">
        <w:rPr>
          <w:rFonts w:ascii="Calibri" w:hAnsi="Calibri" w:cs="Calibri"/>
          <w:color w:val="000000"/>
          <w:sz w:val="25"/>
          <w:szCs w:val="25"/>
        </w:rPr>
        <w:t>he</w:t>
      </w:r>
      <w:r w:rsidRPr="002212FB">
        <w:rPr>
          <w:rFonts w:ascii="Calibri" w:hAnsi="Calibri" w:cs="Calibri"/>
          <w:color w:val="000000"/>
          <w:spacing w:val="21"/>
          <w:sz w:val="25"/>
          <w:szCs w:val="25"/>
        </w:rPr>
        <w:t xml:space="preserve"> </w:t>
      </w:r>
      <w:proofErr w:type="spellStart"/>
      <w:r w:rsidRPr="002212FB">
        <w:rPr>
          <w:rFonts w:ascii="Calibri" w:hAnsi="Calibri" w:cs="Calibri"/>
          <w:color w:val="000000"/>
          <w:sz w:val="25"/>
          <w:szCs w:val="25"/>
        </w:rPr>
        <w:t>dovessero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4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veri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rsi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nel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orso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della gestione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servizio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e/o 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dei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essi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</w:t>
      </w:r>
      <w:r>
        <w:rPr>
          <w:rFonts w:ascii="Calibri" w:hAnsi="Calibri" w:cs="Calibri"/>
          <w:color w:val="000000"/>
          <w:sz w:val="25"/>
          <w:szCs w:val="25"/>
        </w:rPr>
        <w:t>fid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il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nlevato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ed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indenne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da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onere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onnesso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proofErr w:type="spellEnd"/>
      <w:r>
        <w:rPr>
          <w:rFonts w:ascii="Calibri" w:hAnsi="Calibri" w:cs="Calibri"/>
          <w:color w:val="000000"/>
          <w:spacing w:val="2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eventu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pretese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terzi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458"/>
          <w:tab w:val="left" w:pos="3447"/>
          <w:tab w:val="left" w:pos="4076"/>
          <w:tab w:val="left" w:pos="5783"/>
          <w:tab w:val="left" w:pos="7070"/>
          <w:tab w:val="left" w:pos="8403"/>
          <w:tab w:val="left" w:pos="9387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ssume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respons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per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persone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deriv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nti  </w:t>
      </w:r>
    </w:p>
    <w:p w:rsidR="00BC2D08" w:rsidRDefault="00F97558" w:rsidP="00F97558">
      <w:pPr>
        <w:tabs>
          <w:tab w:val="left" w:pos="2097"/>
          <w:tab w:val="left" w:pos="7068"/>
        </w:tabs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eventu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lmente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proprio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eventi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ontempl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ll'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rt.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2050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od</w:t>
      </w:r>
      <w:proofErr w:type="gram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iv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proofErr w:type="gramStart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dipendenti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imprese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 dei loro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dipendenti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gestion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Pr="006A6CA5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6A6CA5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</w:rPr>
      </w:pPr>
      <w:r w:rsidRPr="006A6CA5">
        <w:rPr>
          <w:rFonts w:ascii="Calibri" w:hAnsi="Calibri" w:cs="Calibri"/>
          <w:sz w:val="25"/>
          <w:szCs w:val="25"/>
        </w:rPr>
        <w:t xml:space="preserve">del </w:t>
      </w:r>
      <w:r w:rsidR="001506E7" w:rsidRPr="006A6CA5">
        <w:rPr>
          <w:rFonts w:ascii="Calibri" w:hAnsi="Calibri" w:cs="Calibri"/>
          <w:sz w:val="25"/>
          <w:szCs w:val="25"/>
        </w:rPr>
        <w:t>Centro</w:t>
      </w:r>
      <w:r w:rsidR="001506E7" w:rsidRPr="006A6CA5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506E7" w:rsidRPr="006A6CA5">
        <w:rPr>
          <w:rFonts w:ascii="Calibri" w:hAnsi="Calibri" w:cs="Calibri"/>
          <w:sz w:val="25"/>
          <w:szCs w:val="25"/>
        </w:rPr>
        <w:t>padel</w:t>
      </w:r>
      <w:r w:rsidRPr="006A6CA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6A6CA5">
        <w:rPr>
          <w:rFonts w:ascii="Calibri" w:hAnsi="Calibri" w:cs="Calibri"/>
          <w:sz w:val="25"/>
          <w:szCs w:val="25"/>
        </w:rPr>
        <w:t xml:space="preserve">e/o </w:t>
      </w:r>
      <w:proofErr w:type="spellStart"/>
      <w:r w:rsidRPr="006A6CA5">
        <w:rPr>
          <w:rFonts w:ascii="Calibri" w:hAnsi="Calibri" w:cs="Calibri"/>
          <w:sz w:val="25"/>
          <w:szCs w:val="25"/>
        </w:rPr>
        <w:t>nella</w:t>
      </w:r>
      <w:proofErr w:type="spellEnd"/>
      <w:r w:rsidRPr="006A6CA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6A6CA5">
        <w:rPr>
          <w:rFonts w:ascii="Calibri" w:hAnsi="Calibri" w:cs="Calibri"/>
          <w:sz w:val="25"/>
          <w:szCs w:val="25"/>
        </w:rPr>
        <w:t>esecuzione</w:t>
      </w:r>
      <w:r w:rsidRPr="006A6CA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6A6CA5">
        <w:rPr>
          <w:rFonts w:ascii="Calibri" w:hAnsi="Calibri" w:cs="Calibri"/>
          <w:sz w:val="25"/>
          <w:szCs w:val="25"/>
        </w:rPr>
        <w:t>dei l</w:t>
      </w:r>
      <w:r w:rsidRPr="006A6CA5">
        <w:rPr>
          <w:rFonts w:ascii="Calibri" w:hAnsi="Calibri" w:cs="Calibri"/>
          <w:spacing w:val="-3"/>
          <w:sz w:val="25"/>
          <w:szCs w:val="25"/>
        </w:rPr>
        <w:t>a</w:t>
      </w:r>
      <w:r w:rsidRPr="006A6CA5">
        <w:rPr>
          <w:rFonts w:ascii="Calibri" w:hAnsi="Calibri" w:cs="Calibri"/>
          <w:sz w:val="25"/>
          <w:szCs w:val="25"/>
        </w:rPr>
        <w:t>vori</w:t>
      </w:r>
      <w:r w:rsidRPr="006A6CA5">
        <w:rPr>
          <w:rFonts w:ascii="Calibri" w:hAnsi="Calibri" w:cs="Calibri"/>
          <w:spacing w:val="-4"/>
          <w:sz w:val="25"/>
          <w:szCs w:val="25"/>
        </w:rPr>
        <w:t>,</w:t>
      </w:r>
      <w:r w:rsidRPr="006A6CA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6A6CA5">
        <w:rPr>
          <w:rFonts w:ascii="Calibri" w:hAnsi="Calibri" w:cs="Calibri"/>
          <w:sz w:val="25"/>
          <w:szCs w:val="25"/>
        </w:rPr>
        <w:t>tenendo</w:t>
      </w:r>
      <w:proofErr w:type="spellEnd"/>
      <w:r w:rsidRPr="006A6CA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6A6CA5">
        <w:rPr>
          <w:rFonts w:ascii="Calibri" w:hAnsi="Calibri" w:cs="Calibri"/>
          <w:sz w:val="25"/>
          <w:szCs w:val="25"/>
        </w:rPr>
        <w:t>per</w:t>
      </w:r>
      <w:r w:rsidRPr="006A6CA5">
        <w:rPr>
          <w:rFonts w:ascii="Calibri" w:hAnsi="Calibri" w:cs="Calibri"/>
          <w:spacing w:val="-3"/>
          <w:sz w:val="25"/>
          <w:szCs w:val="25"/>
        </w:rPr>
        <w:t>c</w:t>
      </w:r>
      <w:r w:rsidRPr="006A6CA5">
        <w:rPr>
          <w:rFonts w:ascii="Calibri" w:hAnsi="Calibri" w:cs="Calibri"/>
          <w:sz w:val="25"/>
          <w:szCs w:val="25"/>
        </w:rPr>
        <w:t>iò</w:t>
      </w:r>
      <w:proofErr w:type="spellEnd"/>
      <w:r w:rsidRPr="006A6CA5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6A6CA5">
        <w:rPr>
          <w:rFonts w:ascii="Calibri" w:hAnsi="Calibri" w:cs="Calibri"/>
          <w:sz w:val="25"/>
          <w:szCs w:val="25"/>
        </w:rPr>
        <w:t>m</w:t>
      </w:r>
      <w:r w:rsidRPr="006A6CA5">
        <w:rPr>
          <w:rFonts w:ascii="Calibri" w:hAnsi="Calibri" w:cs="Calibri"/>
          <w:spacing w:val="-3"/>
          <w:sz w:val="25"/>
          <w:szCs w:val="25"/>
        </w:rPr>
        <w:t>a</w:t>
      </w:r>
      <w:r w:rsidRPr="006A6CA5">
        <w:rPr>
          <w:rFonts w:ascii="Calibri" w:hAnsi="Calibri" w:cs="Calibri"/>
          <w:sz w:val="25"/>
          <w:szCs w:val="25"/>
        </w:rPr>
        <w:t>nlev</w:t>
      </w:r>
      <w:r w:rsidRPr="006A6CA5">
        <w:rPr>
          <w:rFonts w:ascii="Calibri" w:hAnsi="Calibri" w:cs="Calibri"/>
          <w:spacing w:val="-3"/>
          <w:sz w:val="25"/>
          <w:szCs w:val="25"/>
        </w:rPr>
        <w:t>a</w:t>
      </w:r>
      <w:r w:rsidRPr="006A6CA5">
        <w:rPr>
          <w:rFonts w:ascii="Calibri" w:hAnsi="Calibri" w:cs="Calibri"/>
          <w:sz w:val="25"/>
          <w:szCs w:val="25"/>
        </w:rPr>
        <w:t>to</w:t>
      </w:r>
      <w:proofErr w:type="spellEnd"/>
      <w:r w:rsidRPr="006A6CA5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6A6CA5">
        <w:rPr>
          <w:rFonts w:ascii="Calibri" w:hAnsi="Calibri" w:cs="Calibri"/>
          <w:sz w:val="25"/>
          <w:szCs w:val="25"/>
        </w:rPr>
        <w:t xml:space="preserve">ed </w:t>
      </w:r>
      <w:proofErr w:type="spellStart"/>
      <w:r w:rsidRPr="006A6CA5">
        <w:rPr>
          <w:rFonts w:ascii="Calibri" w:hAnsi="Calibri" w:cs="Calibri"/>
          <w:sz w:val="25"/>
          <w:szCs w:val="25"/>
        </w:rPr>
        <w:t>indenne</w:t>
      </w:r>
      <w:proofErr w:type="spellEnd"/>
      <w:r w:rsidRPr="006A6CA5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6A6CA5">
        <w:rPr>
          <w:rFonts w:ascii="Calibri" w:hAnsi="Calibri" w:cs="Calibri"/>
          <w:sz w:val="25"/>
          <w:szCs w:val="25"/>
        </w:rPr>
        <w:t xml:space="preserve">il  </w:t>
      </w:r>
    </w:p>
    <w:p w:rsidR="00BC2D08" w:rsidRPr="006A6CA5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Default="00F97558" w:rsidP="00F97558">
      <w:pPr>
        <w:tabs>
          <w:tab w:val="left" w:pos="1817"/>
          <w:tab w:val="left" w:pos="3303"/>
          <w:tab w:val="left" w:pos="9041"/>
          <w:tab w:val="left" w:pos="10152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 w:rsidRPr="006A6CA5">
        <w:rPr>
          <w:rFonts w:ascii="Calibri" w:hAnsi="Calibri" w:cs="Calibri"/>
          <w:sz w:val="25"/>
          <w:szCs w:val="25"/>
        </w:rPr>
        <w:t>Con</w:t>
      </w:r>
      <w:r w:rsidRPr="006A6CA5">
        <w:rPr>
          <w:rFonts w:ascii="Calibri" w:hAnsi="Calibri" w:cs="Calibri"/>
          <w:spacing w:val="-3"/>
          <w:sz w:val="25"/>
          <w:szCs w:val="25"/>
        </w:rPr>
        <w:t>c</w:t>
      </w:r>
      <w:r w:rsidRPr="006A6CA5">
        <w:rPr>
          <w:rFonts w:ascii="Calibri" w:hAnsi="Calibri" w:cs="Calibri"/>
          <w:sz w:val="25"/>
          <w:szCs w:val="25"/>
        </w:rPr>
        <w:t>edente</w:t>
      </w:r>
      <w:proofErr w:type="spellEnd"/>
      <w:r w:rsidRPr="006A6CA5">
        <w:rPr>
          <w:rFonts w:ascii="Calibri" w:hAnsi="Calibri" w:cs="Calibri"/>
          <w:sz w:val="25"/>
          <w:szCs w:val="25"/>
        </w:rPr>
        <w:t xml:space="preserve"> </w:t>
      </w:r>
      <w:r w:rsidRPr="006A6CA5">
        <w:rPr>
          <w:rFonts w:ascii="Calibri" w:hAnsi="Calibri" w:cs="Calibri"/>
          <w:sz w:val="25"/>
          <w:szCs w:val="25"/>
        </w:rPr>
        <w:tab/>
      </w:r>
      <w:proofErr w:type="gramStart"/>
      <w:r w:rsidRPr="006A6CA5">
        <w:rPr>
          <w:rFonts w:ascii="Calibri" w:hAnsi="Calibri" w:cs="Calibri"/>
          <w:sz w:val="25"/>
          <w:szCs w:val="25"/>
        </w:rPr>
        <w:t>d</w:t>
      </w:r>
      <w:r w:rsidRPr="006A6CA5">
        <w:rPr>
          <w:rFonts w:ascii="Calibri" w:hAnsi="Calibri" w:cs="Calibri"/>
          <w:spacing w:val="-3"/>
          <w:sz w:val="25"/>
          <w:szCs w:val="25"/>
        </w:rPr>
        <w:t>a</w:t>
      </w:r>
      <w:r w:rsidRPr="006A6CA5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6A6CA5">
        <w:rPr>
          <w:rFonts w:ascii="Calibri" w:hAnsi="Calibri" w:cs="Calibri"/>
          <w:sz w:val="25"/>
          <w:szCs w:val="25"/>
        </w:rPr>
        <w:t>qu</w:t>
      </w:r>
      <w:r w:rsidRPr="006A6CA5">
        <w:rPr>
          <w:rFonts w:ascii="Calibri" w:hAnsi="Calibri" w:cs="Calibri"/>
          <w:spacing w:val="-3"/>
          <w:sz w:val="25"/>
          <w:szCs w:val="25"/>
        </w:rPr>
        <w:t>a</w:t>
      </w:r>
      <w:r w:rsidRPr="006A6CA5">
        <w:rPr>
          <w:rFonts w:ascii="Calibri" w:hAnsi="Calibri" w:cs="Calibri"/>
          <w:sz w:val="25"/>
          <w:szCs w:val="25"/>
        </w:rPr>
        <w:t>lsi</w:t>
      </w:r>
      <w:r w:rsidRPr="006A6CA5">
        <w:rPr>
          <w:rFonts w:ascii="Calibri" w:hAnsi="Calibri" w:cs="Calibri"/>
          <w:spacing w:val="-3"/>
          <w:sz w:val="25"/>
          <w:szCs w:val="25"/>
        </w:rPr>
        <w:t>a</w:t>
      </w:r>
      <w:r w:rsidRPr="006A6CA5">
        <w:rPr>
          <w:rFonts w:ascii="Calibri" w:hAnsi="Calibri" w:cs="Calibri"/>
          <w:sz w:val="25"/>
          <w:szCs w:val="25"/>
        </w:rPr>
        <w:t>si</w:t>
      </w:r>
      <w:proofErr w:type="spellEnd"/>
      <w:proofErr w:type="gramEnd"/>
      <w:r w:rsidRPr="006A6CA5">
        <w:rPr>
          <w:rFonts w:ascii="Calibri" w:hAnsi="Calibri" w:cs="Calibri"/>
          <w:sz w:val="25"/>
          <w:szCs w:val="25"/>
        </w:rPr>
        <w:t xml:space="preserve"> </w:t>
      </w:r>
      <w:r w:rsidRPr="006A6CA5">
        <w:rPr>
          <w:rFonts w:ascii="Calibri" w:hAnsi="Calibri" w:cs="Calibri"/>
          <w:sz w:val="25"/>
          <w:szCs w:val="25"/>
        </w:rPr>
        <w:tab/>
      </w:r>
      <w:proofErr w:type="spellStart"/>
      <w:r w:rsidRPr="006A6CA5">
        <w:rPr>
          <w:rFonts w:ascii="Calibri" w:hAnsi="Calibri" w:cs="Calibri"/>
          <w:sz w:val="25"/>
          <w:szCs w:val="25"/>
        </w:rPr>
        <w:t>onere</w:t>
      </w:r>
      <w:proofErr w:type="spellEnd"/>
      <w:r w:rsidRPr="006A6CA5">
        <w:rPr>
          <w:rFonts w:ascii="Calibri" w:hAnsi="Calibri" w:cs="Calibri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futur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hiunque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in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dipendenz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diretta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indiretta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della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predett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gestione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e/o 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r>
        <w:rPr>
          <w:rFonts w:ascii="Calibri" w:hAnsi="Calibri" w:cs="Calibri"/>
          <w:color w:val="000000"/>
          <w:spacing w:val="3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è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tenuto</w:t>
      </w:r>
      <w:r>
        <w:rPr>
          <w:rFonts w:ascii="Calibri" w:hAnsi="Calibri" w:cs="Calibri"/>
          <w:color w:val="000000"/>
          <w:spacing w:val="4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osserv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vigenti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norme</w:t>
      </w:r>
      <w:proofErr w:type="spellEnd"/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gener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integr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spe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prevenzione</w:t>
      </w:r>
      <w:proofErr w:type="spell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degli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ortuni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 per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person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ndosi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rl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osserv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</w:t>
      </w:r>
      <w:r>
        <w:rPr>
          <w:rFonts w:ascii="Calibri" w:hAnsi="Calibri" w:cs="Calibri"/>
          <w:color w:val="000000"/>
          <w:spacing w:val="3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imprese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ed</w:t>
      </w:r>
      <w:r>
        <w:rPr>
          <w:rFonts w:ascii="Calibri" w:hAnsi="Calibri" w:cs="Calibri"/>
          <w:color w:val="000000"/>
          <w:spacing w:val="3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ll'osserv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tti  </w:t>
      </w:r>
    </w:p>
    <w:p w:rsidR="00BC2D08" w:rsidRDefault="00F97558" w:rsidP="00F97558">
      <w:pPr>
        <w:spacing w:before="248"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3</w:t>
      </w:r>
      <w:r>
        <w:rPr>
          <w:rFonts w:ascii="Calibri" w:hAnsi="Calibri" w:cs="Calibri"/>
          <w:color w:val="000000"/>
          <w:spacing w:val="-9"/>
        </w:rPr>
        <w:t>1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456"/>
          <w:tab w:val="left" w:pos="2657"/>
          <w:tab w:val="left" w:pos="3212"/>
          <w:tab w:val="left" w:pos="4190"/>
          <w:tab w:val="left" w:pos="6421"/>
          <w:tab w:val="left" w:pos="7614"/>
          <w:tab w:val="left" w:pos="9131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ollettivi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voro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di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predisposizione </w:t>
      </w:r>
      <w:r>
        <w:rPr>
          <w:rFonts w:ascii="Calibri" w:hAnsi="Calibri" w:cs="Calibri"/>
          <w:color w:val="000000"/>
          <w:sz w:val="25"/>
          <w:szCs w:val="25"/>
        </w:rPr>
        <w:tab/>
        <w:t>dei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di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urezz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in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sede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progett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ed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ompletamente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neo</w:t>
      </w:r>
      <w:proofErr w:type="spellEnd"/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23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obblig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pporti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ed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suoi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tori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fornitori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terzi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genere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23</w:t>
      </w:r>
      <w:r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quilib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io</w:t>
      </w:r>
      <w:proofErr w:type="spellEnd"/>
      <w:r>
        <w:rPr>
          <w:rFonts w:ascii="Calibri" w:hAnsi="Calibri" w:cs="Calibri"/>
          <w:b/>
          <w:bCs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mic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proofErr w:type="gram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f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in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zi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ri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proofErr w:type="spellEnd"/>
      <w:r>
        <w:rPr>
          <w:rFonts w:ascii="Calibri" w:hAnsi="Calibri" w:cs="Calibri"/>
          <w:b/>
          <w:bCs/>
          <w:color w:val="000000"/>
          <w:spacing w:val="14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-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4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quil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ibrio</w:t>
      </w:r>
      <w:proofErr w:type="spellEnd"/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6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T</w:t>
      </w:r>
      <w:r>
        <w:rPr>
          <w:rFonts w:ascii="Calibri" w:hAnsi="Calibri" w:cs="Calibri"/>
          <w:color w:val="000000"/>
          <w:sz w:val="25"/>
          <w:szCs w:val="25"/>
        </w:rPr>
        <w:t>enuto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previsioni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rtt.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165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6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182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 </w:t>
      </w:r>
    </w:p>
    <w:p w:rsidR="00BC2D08" w:rsidRDefault="00F97558" w:rsidP="00F97558">
      <w:pPr>
        <w:tabs>
          <w:tab w:val="left" w:pos="3264"/>
        </w:tabs>
        <w:spacing w:before="360" w:line="255" w:lineRule="exact"/>
        <w:ind w:left="280" w:right="583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sviluppo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31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ar</w:t>
      </w:r>
      <w:r>
        <w:rPr>
          <w:rFonts w:ascii="Calibri" w:hAnsi="Calibri" w:cs="Calibri"/>
          <w:color w:val="000000"/>
          <w:spacing w:val="31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4624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sono</w:t>
      </w:r>
      <w:proofErr w:type="gramEnd"/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utonom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onsider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presupposti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ond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dell'equilibrio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li: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a.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mpi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visti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 il ril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io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zioni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uzione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tabs>
          <w:tab w:val="left" w:pos="2846"/>
          <w:tab w:val="left" w:pos="4823"/>
          <w:tab w:val="left" w:pos="6575"/>
          <w:tab w:val="left" w:pos="8746"/>
        </w:tabs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b.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mpi</w:t>
      </w:r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visti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</w:t>
      </w:r>
      <w:r>
        <w:rPr>
          <w:rFonts w:ascii="Calibri" w:hAnsi="Calibri" w:cs="Calibri"/>
          <w:color w:val="000000"/>
          <w:sz w:val="25"/>
          <w:szCs w:val="25"/>
        </w:rPr>
        <w:tab/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prog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"/>
          <w:sz w:val="25"/>
          <w:szCs w:val="25"/>
        </w:rPr>
        <w:t xml:space="preserve">   </w:t>
      </w:r>
      <w:r>
        <w:rPr>
          <w:rFonts w:ascii="Calibri" w:hAnsi="Calibri" w:cs="Calibri"/>
          <w:color w:val="000000"/>
          <w:sz w:val="25"/>
          <w:szCs w:val="25"/>
        </w:rPr>
        <w:t>l'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dotti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nte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ostruzion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vori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visti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 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-1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o</w:t>
      </w:r>
      <w:r>
        <w:rPr>
          <w:rFonts w:ascii="Calibri" w:hAnsi="Calibri" w:cs="Calibri"/>
          <w:color w:val="000000"/>
          <w:sz w:val="25"/>
          <w:szCs w:val="25"/>
        </w:rPr>
        <w:t>-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BC2D08" w:rsidRPr="002112C7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to;  </w:t>
      </w:r>
    </w:p>
    <w:p w:rsidR="00BC2D08" w:rsidRPr="002112C7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 w:rsidRPr="002112C7">
        <w:rPr>
          <w:rFonts w:ascii="Calibri" w:hAnsi="Calibri" w:cs="Calibri"/>
          <w:sz w:val="25"/>
          <w:szCs w:val="25"/>
        </w:rPr>
        <w:t>d.</w:t>
      </w:r>
      <w:r w:rsidRPr="002112C7">
        <w:rPr>
          <w:rFonts w:ascii="Arial" w:hAnsi="Arial" w:cs="Arial"/>
          <w:spacing w:val="-11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l'importo</w:t>
      </w:r>
      <w:r w:rsidRPr="002112C7">
        <w:rPr>
          <w:rFonts w:ascii="Calibri" w:hAnsi="Calibri" w:cs="Calibri"/>
          <w:spacing w:val="-12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d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 xml:space="preserve">i </w:t>
      </w:r>
      <w:proofErr w:type="spellStart"/>
      <w:r w:rsidRPr="002112C7">
        <w:rPr>
          <w:rFonts w:ascii="Calibri" w:hAnsi="Calibri" w:cs="Calibri"/>
          <w:sz w:val="25"/>
          <w:szCs w:val="25"/>
        </w:rPr>
        <w:t>ri</w:t>
      </w:r>
      <w:r w:rsidRPr="002112C7">
        <w:rPr>
          <w:rFonts w:ascii="Calibri" w:hAnsi="Calibri" w:cs="Calibri"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z w:val="25"/>
          <w:szCs w:val="25"/>
        </w:rPr>
        <w:t>vi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d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riv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 xml:space="preserve">nti </w:t>
      </w:r>
      <w:proofErr w:type="spellStart"/>
      <w:r w:rsidRPr="002112C7">
        <w:rPr>
          <w:rFonts w:ascii="Calibri" w:hAnsi="Calibri" w:cs="Calibri"/>
          <w:sz w:val="25"/>
          <w:szCs w:val="25"/>
        </w:rPr>
        <w:t>d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ll</w:t>
      </w:r>
      <w:r w:rsidRPr="002112C7">
        <w:rPr>
          <w:rFonts w:ascii="Calibri" w:hAnsi="Calibri" w:cs="Calibri"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rogazion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d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 xml:space="preserve">i </w:t>
      </w:r>
      <w:proofErr w:type="spellStart"/>
      <w:r w:rsidRPr="002112C7">
        <w:rPr>
          <w:rFonts w:ascii="Calibri" w:hAnsi="Calibri" w:cs="Calibri"/>
          <w:sz w:val="25"/>
          <w:szCs w:val="25"/>
        </w:rPr>
        <w:t>s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rvizi</w:t>
      </w:r>
      <w:proofErr w:type="spellEnd"/>
      <w:r w:rsidRPr="002112C7">
        <w:rPr>
          <w:rFonts w:ascii="Calibri" w:hAnsi="Calibri" w:cs="Calibri"/>
          <w:spacing w:val="-13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pr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st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ti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pacing w:val="21"/>
          <w:sz w:val="25"/>
          <w:szCs w:val="25"/>
        </w:rPr>
        <w:t>n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ll</w:t>
      </w:r>
      <w:r w:rsidRPr="002112C7">
        <w:rPr>
          <w:rFonts w:ascii="Calibri" w:hAnsi="Calibri" w:cs="Calibri"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mbito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d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 xml:space="preserve">l </w:t>
      </w:r>
      <w:r w:rsidR="001506E7" w:rsidRPr="002112C7">
        <w:rPr>
          <w:rFonts w:ascii="Calibri" w:hAnsi="Calibri" w:cs="Calibri"/>
          <w:sz w:val="25"/>
          <w:szCs w:val="25"/>
        </w:rPr>
        <w:t>Centro</w:t>
      </w:r>
      <w:r w:rsidR="001506E7" w:rsidRPr="002112C7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506E7" w:rsidRPr="002112C7">
        <w:rPr>
          <w:rFonts w:ascii="Calibri" w:hAnsi="Calibri" w:cs="Calibri"/>
          <w:sz w:val="25"/>
          <w:szCs w:val="25"/>
        </w:rPr>
        <w:t>padel</w:t>
      </w:r>
      <w:r w:rsidRPr="002112C7">
        <w:rPr>
          <w:rFonts w:ascii="Calibri" w:hAnsi="Calibri" w:cs="Calibri"/>
          <w:sz w:val="25"/>
          <w:szCs w:val="25"/>
        </w:rPr>
        <w:t xml:space="preserve">;  </w:t>
      </w:r>
    </w:p>
    <w:p w:rsidR="00BC2D08" w:rsidRPr="002112C7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 w:rsidRPr="002112C7">
        <w:rPr>
          <w:rFonts w:ascii="Calibri" w:hAnsi="Calibri" w:cs="Calibri"/>
          <w:sz w:val="25"/>
          <w:szCs w:val="25"/>
        </w:rPr>
        <w:t>e.</w:t>
      </w:r>
      <w:r w:rsidRPr="002112C7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i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osti di g</w:t>
      </w:r>
      <w:r w:rsidRPr="002112C7">
        <w:rPr>
          <w:rFonts w:ascii="Calibri" w:hAnsi="Calibri" w:cs="Calibri"/>
          <w:spacing w:val="-8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stion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vuto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prin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ip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l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rigu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rdo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 xml:space="preserve">i 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osti d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l p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rson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l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 xml:space="preserve"> non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h</w:t>
      </w:r>
      <w:r w:rsidRPr="002112C7">
        <w:rPr>
          <w:rFonts w:ascii="Calibri" w:hAnsi="Calibri" w:cs="Calibri"/>
          <w:spacing w:val="-7"/>
          <w:sz w:val="25"/>
          <w:szCs w:val="25"/>
        </w:rPr>
        <w:t>é</w:t>
      </w:r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 xml:space="preserve">gli </w:t>
      </w:r>
      <w:proofErr w:type="spellStart"/>
      <w:r w:rsidRPr="002112C7">
        <w:rPr>
          <w:rFonts w:ascii="Calibri" w:hAnsi="Calibri" w:cs="Calibri"/>
          <w:sz w:val="25"/>
          <w:szCs w:val="25"/>
        </w:rPr>
        <w:t>on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ri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z w:val="25"/>
          <w:szCs w:val="25"/>
        </w:rPr>
        <w:t>is</w:t>
      </w:r>
      <w:r w:rsidRPr="002112C7">
        <w:rPr>
          <w:rFonts w:ascii="Calibri" w:hAnsi="Calibri" w:cs="Calibri"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z w:val="25"/>
          <w:szCs w:val="25"/>
        </w:rPr>
        <w:t>li</w:t>
      </w:r>
      <w:proofErr w:type="spellEnd"/>
      <w:r w:rsidRPr="002112C7">
        <w:rPr>
          <w:rFonts w:ascii="Calibri" w:hAnsi="Calibri" w:cs="Calibri"/>
          <w:spacing w:val="-11"/>
          <w:sz w:val="25"/>
          <w:szCs w:val="25"/>
        </w:rPr>
        <w:t xml:space="preserve">; </w:t>
      </w:r>
      <w:r w:rsidRPr="002112C7">
        <w:rPr>
          <w:rFonts w:ascii="Calibri" w:hAnsi="Calibri" w:cs="Calibri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f.</w:t>
      </w:r>
      <w:r>
        <w:rPr>
          <w:rFonts w:ascii="Arial" w:hAnsi="Arial" w:cs="Arial"/>
          <w:color w:val="000000"/>
          <w:spacing w:val="4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osti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ibili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21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g.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impost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dovut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 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dott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h.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</w:t>
      </w:r>
      <w:r>
        <w:rPr>
          <w:rFonts w:ascii="Calibri" w:hAnsi="Calibri" w:cs="Calibri"/>
          <w:color w:val="000000"/>
          <w:sz w:val="25"/>
          <w:szCs w:val="25"/>
        </w:rPr>
        <w:t>ino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ut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nza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rsi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tti</w:t>
      </w:r>
      <w:proofErr w:type="spellEnd"/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ibili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venti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venti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0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3</w:t>
      </w:r>
      <w:r>
        <w:rPr>
          <w:rFonts w:ascii="Calibri" w:hAnsi="Calibri" w:cs="Calibri"/>
          <w:color w:val="000000"/>
          <w:spacing w:val="-9"/>
        </w:rPr>
        <w:t>2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7892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vorevoli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meglio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definiti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equilibrio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del</w:t>
      </w:r>
      <w:r>
        <w:rPr>
          <w:rFonts w:ascii="Calibri" w:hAnsi="Calibri" w:cs="Calibri"/>
          <w:color w:val="000000"/>
          <w:spacing w:val="5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m</w:t>
      </w:r>
      <w:r>
        <w:rPr>
          <w:rFonts w:ascii="Calibri" w:hAnsi="Calibri" w:cs="Calibri"/>
          <w:color w:val="000000"/>
          <w:sz w:val="25"/>
          <w:szCs w:val="25"/>
        </w:rPr>
        <w:t>ico-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711"/>
          <w:tab w:val="left" w:pos="3707"/>
          <w:tab w:val="left" w:pos="4276"/>
          <w:tab w:val="left" w:pos="6728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determin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lesione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omporter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la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revisione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no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medi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ridetermin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pacing w:val="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equilibrio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riequilibrio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ferma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la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perm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dei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proofErr w:type="spellEnd"/>
      <w:r>
        <w:rPr>
          <w:rFonts w:ascii="Calibri" w:hAnsi="Calibri" w:cs="Calibri"/>
          <w:color w:val="000000"/>
          <w:spacing w:val="7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eriti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po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equilibrio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inanzi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rel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presente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vento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intende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5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evento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modo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pregiudizievole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sui  </w:t>
      </w:r>
    </w:p>
    <w:p w:rsidR="00BC2D08" w:rsidRDefault="00F97558" w:rsidP="00F97558">
      <w:pPr>
        <w:spacing w:before="360" w:line="255" w:lineRule="exact"/>
        <w:ind w:left="280" w:right="585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presupposti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sulle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equilibrio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inanzi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mat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dire: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a.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inizion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 xml:space="preserve">orza  </w:t>
      </w:r>
    </w:p>
    <w:p w:rsidR="00BC2D08" w:rsidRDefault="00F97558" w:rsidP="00F97558">
      <w:pPr>
        <w:tabs>
          <w:tab w:val="left" w:pos="1464"/>
          <w:tab w:val="left" w:pos="2214"/>
          <w:tab w:val="left" w:pos="2649"/>
          <w:tab w:val="left" w:pos="5300"/>
          <w:tab w:val="left" w:pos="7908"/>
          <w:tab w:val="left" w:pos="8225"/>
          <w:tab w:val="left" w:pos="9829"/>
        </w:tabs>
        <w:spacing w:before="360" w:line="255" w:lineRule="exact"/>
        <w:ind w:left="310" w:right="583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ggior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inizion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disposizion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dopo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o,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omunqu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non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>: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ind w:left="586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ida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sulle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sui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presupposti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equilibrio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idendo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1001" w:right="591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in senso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pregiudizievole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sui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termini 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sulle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 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ese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servizi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e/o  </w:t>
      </w:r>
    </w:p>
    <w:p w:rsidR="00BC2D08" w:rsidRPr="002112C7" w:rsidRDefault="00BC2D08" w:rsidP="00F97558">
      <w:pPr>
        <w:spacing w:after="85"/>
        <w:jc w:val="both"/>
        <w:rPr>
          <w:rFonts w:ascii="Times New Roman" w:hAnsi="Times New Roman"/>
          <w:sz w:val="24"/>
          <w:szCs w:val="24"/>
        </w:rPr>
      </w:pPr>
    </w:p>
    <w:p w:rsidR="00BC2D08" w:rsidRPr="002112C7" w:rsidRDefault="00F97558" w:rsidP="00F97558">
      <w:pPr>
        <w:tabs>
          <w:tab w:val="left" w:pos="6575"/>
          <w:tab w:val="left" w:pos="9593"/>
        </w:tabs>
        <w:spacing w:line="255" w:lineRule="exact"/>
        <w:ind w:left="1081"/>
        <w:jc w:val="both"/>
        <w:rPr>
          <w:rFonts w:ascii="Times New Roman" w:hAnsi="Times New Roman" w:cs="Times New Roman"/>
        </w:rPr>
      </w:pPr>
      <w:proofErr w:type="gramStart"/>
      <w:r w:rsidRPr="002112C7">
        <w:rPr>
          <w:rFonts w:ascii="Calibri" w:hAnsi="Calibri" w:cs="Calibri"/>
          <w:sz w:val="25"/>
          <w:szCs w:val="25"/>
        </w:rPr>
        <w:t>dei</w:t>
      </w:r>
      <w:r w:rsidRPr="002112C7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l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vori</w:t>
      </w:r>
      <w:proofErr w:type="gramEnd"/>
      <w:r w:rsidRPr="002112C7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z w:val="25"/>
          <w:szCs w:val="25"/>
        </w:rPr>
        <w:t>dedotti</w:t>
      </w:r>
      <w:proofErr w:type="spellEnd"/>
      <w:r w:rsidRPr="002112C7">
        <w:rPr>
          <w:rFonts w:ascii="Calibri" w:hAnsi="Calibri" w:cs="Calibri"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z w:val="25"/>
          <w:szCs w:val="25"/>
        </w:rPr>
        <w:t>nella</w:t>
      </w:r>
      <w:proofErr w:type="spellEnd"/>
      <w:r w:rsidRPr="002112C7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presente</w:t>
      </w:r>
      <w:r w:rsidRPr="002112C7">
        <w:rPr>
          <w:rFonts w:ascii="Calibri" w:hAnsi="Calibri" w:cs="Calibri"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Convenzione</w:t>
      </w:r>
      <w:r w:rsidRPr="002112C7">
        <w:rPr>
          <w:rFonts w:ascii="Calibri" w:hAnsi="Calibri" w:cs="Calibri"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ab/>
        <w:t>sull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pacing w:val="20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gestione</w:t>
      </w:r>
      <w:r w:rsidRPr="002112C7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e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onomi</w:t>
      </w:r>
      <w:r w:rsidRPr="002112C7">
        <w:rPr>
          <w:rFonts w:ascii="Calibri" w:hAnsi="Calibri" w:cs="Calibri"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ab/>
        <w:t>o</w:t>
      </w:r>
      <w:r w:rsidRPr="002112C7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 xml:space="preserve">sulla  </w:t>
      </w:r>
    </w:p>
    <w:p w:rsidR="00BC2D08" w:rsidRPr="002112C7" w:rsidRDefault="00BC2D08" w:rsidP="00F97558">
      <w:pPr>
        <w:spacing w:after="84"/>
        <w:jc w:val="both"/>
        <w:rPr>
          <w:rFonts w:ascii="Times New Roman" w:hAnsi="Times New Roman"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1081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112C7">
        <w:rPr>
          <w:rFonts w:ascii="Calibri" w:hAnsi="Calibri" w:cs="Calibri"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z w:val="25"/>
          <w:szCs w:val="25"/>
        </w:rPr>
        <w:t>unzion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lità</w:t>
      </w:r>
      <w:proofErr w:type="spellEnd"/>
      <w:r w:rsidRPr="002112C7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del</w:t>
      </w:r>
      <w:proofErr w:type="gramEnd"/>
      <w:r w:rsidRPr="002112C7">
        <w:rPr>
          <w:rFonts w:ascii="Calibri" w:hAnsi="Calibri" w:cs="Calibri"/>
          <w:sz w:val="25"/>
          <w:szCs w:val="25"/>
        </w:rPr>
        <w:t xml:space="preserve"> </w:t>
      </w:r>
      <w:r w:rsidR="001506E7" w:rsidRPr="002112C7">
        <w:rPr>
          <w:rFonts w:ascii="Calibri" w:hAnsi="Calibri" w:cs="Calibri"/>
          <w:sz w:val="25"/>
          <w:szCs w:val="25"/>
        </w:rPr>
        <w:t>Centro</w:t>
      </w:r>
      <w:r w:rsidR="001506E7" w:rsidRPr="002112C7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1506E7" w:rsidRPr="002112C7">
        <w:rPr>
          <w:rFonts w:ascii="Calibri" w:hAnsi="Calibri" w:cs="Calibri"/>
          <w:sz w:val="25"/>
          <w:szCs w:val="25"/>
        </w:rPr>
        <w:t>padel</w:t>
      </w:r>
      <w:r w:rsidRPr="002112C7">
        <w:rPr>
          <w:rFonts w:ascii="Calibri" w:hAnsi="Calibri" w:cs="Calibri"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pacing w:val="47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ovvero</w:t>
      </w:r>
      <w:proofErr w:type="spellEnd"/>
      <w:r w:rsidRPr="002112C7">
        <w:rPr>
          <w:rFonts w:ascii="Calibri" w:hAnsi="Calibri" w:cs="Calibri"/>
          <w:spacing w:val="40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 xml:space="preserve">sui </w:t>
      </w:r>
      <w:proofErr w:type="spellStart"/>
      <w:r w:rsidRPr="002112C7">
        <w:rPr>
          <w:rFonts w:ascii="Calibri" w:hAnsi="Calibri" w:cs="Calibri"/>
          <w:sz w:val="25"/>
          <w:szCs w:val="25"/>
        </w:rPr>
        <w:t>ri</w:t>
      </w:r>
      <w:r w:rsidRPr="002112C7">
        <w:rPr>
          <w:rFonts w:ascii="Calibri" w:hAnsi="Calibri" w:cs="Calibri"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z w:val="25"/>
          <w:szCs w:val="25"/>
        </w:rPr>
        <w:t>vi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;  </w:t>
      </w:r>
    </w:p>
    <w:p w:rsidR="00BC2D08" w:rsidRPr="002112C7" w:rsidRDefault="00BC2D08" w:rsidP="00F97558">
      <w:pPr>
        <w:spacing w:after="121"/>
        <w:jc w:val="both"/>
        <w:rPr>
          <w:rFonts w:ascii="Times New Roman" w:hAnsi="Times New Roman"/>
          <w:sz w:val="24"/>
          <w:szCs w:val="24"/>
        </w:rPr>
      </w:pPr>
    </w:p>
    <w:p w:rsidR="00BC2D08" w:rsidRPr="002112C7" w:rsidRDefault="00F97558" w:rsidP="00F97558">
      <w:pPr>
        <w:spacing w:line="294" w:lineRule="exact"/>
        <w:ind w:left="525"/>
        <w:jc w:val="both"/>
        <w:rPr>
          <w:rFonts w:ascii="Times New Roman" w:hAnsi="Times New Roman" w:cs="Times New Roman"/>
        </w:rPr>
      </w:pPr>
      <w:r w:rsidRPr="002112C7">
        <w:rPr>
          <w:rFonts w:ascii="Calibri" w:hAnsi="Calibri" w:cs="Calibri"/>
          <w:spacing w:val="-5"/>
          <w:sz w:val="25"/>
          <w:szCs w:val="25"/>
        </w:rPr>
        <w:t>I</w:t>
      </w:r>
      <w:r w:rsidRPr="002112C7">
        <w:rPr>
          <w:rFonts w:ascii="Calibri" w:hAnsi="Calibri" w:cs="Calibri"/>
          <w:sz w:val="25"/>
          <w:szCs w:val="25"/>
        </w:rPr>
        <w:t>I.</w:t>
      </w:r>
      <w:r w:rsidRPr="002112C7">
        <w:rPr>
          <w:rFonts w:ascii="Arial" w:hAnsi="Arial" w:cs="Arial"/>
          <w:spacing w:val="-11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rend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ne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ess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rie</w:t>
      </w:r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v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ri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nti</w:t>
      </w:r>
      <w:proofErr w:type="spellEnd"/>
      <w:r w:rsidRPr="002112C7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progettu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li</w:t>
      </w:r>
      <w:r w:rsidRPr="002112C7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 xml:space="preserve">e/o in </w:t>
      </w:r>
      <w:proofErr w:type="spellStart"/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orso</w:t>
      </w:r>
      <w:proofErr w:type="spellEnd"/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d</w:t>
      </w:r>
      <w:r w:rsidRPr="002112C7">
        <w:rPr>
          <w:rFonts w:ascii="Calibri" w:hAnsi="Calibri" w:cs="Calibri"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z w:val="25"/>
          <w:szCs w:val="25"/>
        </w:rPr>
        <w:t>oper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;  </w:t>
      </w:r>
    </w:p>
    <w:p w:rsidR="00BC2D08" w:rsidRPr="002112C7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</w:rPr>
      </w:pPr>
      <w:r w:rsidRPr="002112C7">
        <w:rPr>
          <w:rFonts w:ascii="Calibri" w:hAnsi="Calibri" w:cs="Calibri"/>
          <w:sz w:val="25"/>
          <w:szCs w:val="25"/>
        </w:rPr>
        <w:t>b.</w:t>
      </w:r>
      <w:r w:rsidRPr="002112C7">
        <w:rPr>
          <w:rFonts w:ascii="Arial" w:hAnsi="Arial" w:cs="Arial"/>
          <w:spacing w:val="-11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ogni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rit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rdo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n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ll</w:t>
      </w:r>
      <w:r w:rsidRPr="002112C7">
        <w:rPr>
          <w:rFonts w:ascii="Calibri" w:hAnsi="Calibri" w:cs="Calibri"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vvio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 xml:space="preserve">/o </w:t>
      </w:r>
      <w:proofErr w:type="spellStart"/>
      <w:r w:rsidRPr="002112C7">
        <w:rPr>
          <w:rFonts w:ascii="Calibri" w:hAnsi="Calibri" w:cs="Calibri"/>
          <w:sz w:val="25"/>
          <w:szCs w:val="25"/>
        </w:rPr>
        <w:t>n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ll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r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lizz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zion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d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i l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 xml:space="preserve">vori 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h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poss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pr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giudi</w:t>
      </w:r>
      <w:r w:rsidRPr="002112C7">
        <w:rPr>
          <w:rFonts w:ascii="Calibri" w:hAnsi="Calibri" w:cs="Calibri"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z w:val="25"/>
          <w:szCs w:val="25"/>
        </w:rPr>
        <w:t>r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l</w:t>
      </w:r>
      <w:r w:rsidRPr="002112C7">
        <w:rPr>
          <w:rFonts w:ascii="Calibri" w:hAnsi="Calibri" w:cs="Calibri"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z w:val="25"/>
          <w:szCs w:val="25"/>
        </w:rPr>
        <w:t>ultim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zion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d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 xml:space="preserve">i  </w:t>
      </w:r>
    </w:p>
    <w:p w:rsidR="00BC2D08" w:rsidRDefault="00F97558" w:rsidP="00F97558">
      <w:pPr>
        <w:spacing w:before="360" w:line="255" w:lineRule="exact"/>
        <w:ind w:left="310" w:right="590"/>
        <w:jc w:val="both"/>
        <w:rPr>
          <w:rFonts w:ascii="Times New Roman" w:hAnsi="Times New Roman" w:cs="Times New Roman"/>
          <w:color w:val="010302"/>
        </w:rPr>
      </w:pPr>
      <w:proofErr w:type="gramStart"/>
      <w:r w:rsidRPr="002112C7">
        <w:rPr>
          <w:rFonts w:ascii="Calibri" w:hAnsi="Calibri" w:cs="Calibri"/>
          <w:sz w:val="25"/>
          <w:szCs w:val="25"/>
        </w:rPr>
        <w:t>l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vori</w:t>
      </w:r>
      <w:r w:rsidRPr="002112C7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z w:val="25"/>
          <w:szCs w:val="25"/>
        </w:rPr>
        <w:t>st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ssi</w:t>
      </w:r>
      <w:proofErr w:type="spellEnd"/>
      <w:proofErr w:type="gramEnd"/>
      <w:r w:rsidRPr="002112C7">
        <w:rPr>
          <w:rFonts w:ascii="Calibri" w:hAnsi="Calibri" w:cs="Calibri"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/o</w:t>
      </w:r>
      <w:r w:rsidRPr="002112C7">
        <w:rPr>
          <w:rFonts w:ascii="Calibri" w:hAnsi="Calibri" w:cs="Calibri"/>
          <w:spacing w:val="3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z w:val="25"/>
          <w:szCs w:val="25"/>
        </w:rPr>
        <w:t>ogni</w:t>
      </w:r>
      <w:proofErr w:type="spellEnd"/>
      <w:r w:rsidRPr="002112C7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z w:val="25"/>
          <w:szCs w:val="25"/>
        </w:rPr>
        <w:t>rit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rdo</w:t>
      </w:r>
      <w:proofErr w:type="spellEnd"/>
      <w:r w:rsidRPr="002112C7">
        <w:rPr>
          <w:rFonts w:ascii="Calibri" w:hAnsi="Calibri" w:cs="Calibri"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z w:val="25"/>
          <w:szCs w:val="25"/>
        </w:rPr>
        <w:t>n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ll</w:t>
      </w:r>
      <w:r w:rsidRPr="002112C7">
        <w:rPr>
          <w:rFonts w:ascii="Calibri" w:hAnsi="Calibri" w:cs="Calibri"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vvio</w:t>
      </w:r>
      <w:proofErr w:type="spellEnd"/>
      <w:r w:rsidRPr="002112C7">
        <w:rPr>
          <w:rFonts w:ascii="Calibri" w:hAnsi="Calibri" w:cs="Calibri"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z w:val="25"/>
          <w:szCs w:val="25"/>
        </w:rPr>
        <w:t>d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ll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dovuto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rio;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o</w:t>
      </w:r>
      <w:r>
        <w:rPr>
          <w:rFonts w:ascii="Calibri" w:hAnsi="Calibri" w:cs="Calibri"/>
          <w:color w:val="000000"/>
          <w:spacing w:val="-1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rdivo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ril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io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null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un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riodo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sup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rior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30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non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29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56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3</w:t>
      </w:r>
      <w:r>
        <w:rPr>
          <w:rFonts w:ascii="Calibri" w:hAnsi="Calibri" w:cs="Calibri"/>
          <w:color w:val="000000"/>
          <w:spacing w:val="-9"/>
        </w:rPr>
        <w:t>3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3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nnull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/o</w:t>
      </w:r>
      <w:r>
        <w:rPr>
          <w:rFonts w:ascii="Calibri" w:hAnsi="Calibri" w:cs="Calibri"/>
          <w:color w:val="000000"/>
          <w:spacing w:val="-1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null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non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imputabil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rio;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e.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vori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rvizi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tto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nsi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gli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175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 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4.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Per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intende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:  </w:t>
      </w:r>
    </w:p>
    <w:p w:rsidR="00BC2D08" w:rsidRDefault="00F97558" w:rsidP="00F97558">
      <w:pPr>
        <w:spacing w:before="320" w:line="294" w:lineRule="exact"/>
        <w:ind w:left="25" w:right="579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a.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propri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nsi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 xml:space="preserve">; 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25" w:right="608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b.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luogo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 ril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io</w:t>
      </w:r>
      <w:r>
        <w:rPr>
          <w:rFonts w:ascii="Calibri" w:hAnsi="Calibri" w:cs="Calibri"/>
          <w:color w:val="000000"/>
          <w:spacing w:val="-1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provv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 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20" w:line="294" w:lineRule="exact"/>
        <w:ind w:left="25" w:right="604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le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propri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nsi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3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25" w:right="604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un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tto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ompiuto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rmini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risp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tto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mod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lità  </w:t>
      </w:r>
    </w:p>
    <w:p w:rsidR="00BC2D08" w:rsidRDefault="00F97558" w:rsidP="00F97558">
      <w:pPr>
        <w:tabs>
          <w:tab w:val="left" w:pos="8405"/>
        </w:tabs>
        <w:spacing w:before="360" w:line="255" w:lineRule="exact"/>
        <w:ind w:left="310" w:right="582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bbi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giudizi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vol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gu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nte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ggior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supposti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quilibrio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5.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Per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ggiore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intende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evento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uori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gionevole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ontrollo  </w:t>
      </w:r>
    </w:p>
    <w:p w:rsidR="00BC2D08" w:rsidRDefault="00F97558" w:rsidP="00F97558">
      <w:pPr>
        <w:tabs>
          <w:tab w:val="left" w:pos="788"/>
          <w:tab w:val="left" w:pos="2622"/>
          <w:tab w:val="left" w:pos="3073"/>
          <w:tab w:val="left" w:pos="3553"/>
          <w:tab w:val="left" w:pos="4335"/>
          <w:tab w:val="left" w:pos="4876"/>
          <w:tab w:val="left" w:pos="5176"/>
          <w:tab w:val="left" w:pos="7004"/>
          <w:tab w:val="left" w:pos="7864"/>
          <w:tab w:val="left" w:pos="9622"/>
        </w:tabs>
        <w:spacing w:before="360" w:line="255" w:lineRule="exact"/>
        <w:ind w:left="280" w:right="58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del </w:t>
      </w:r>
      <w:r>
        <w:rPr>
          <w:rFonts w:ascii="Calibri" w:hAnsi="Calibri" w:cs="Calibri"/>
          <w:color w:val="000000"/>
          <w:sz w:val="25"/>
          <w:szCs w:val="25"/>
        </w:rPr>
        <w:tab/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da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derivi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per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il </w:t>
      </w:r>
      <w:r>
        <w:rPr>
          <w:rFonts w:ascii="Calibri" w:hAnsi="Calibri" w:cs="Calibri"/>
          <w:color w:val="000000"/>
          <w:sz w:val="25"/>
          <w:szCs w:val="25"/>
        </w:rPr>
        <w:tab/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impossibilit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tempor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tutto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o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dempiere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proprie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sensi 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titolo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esempli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 non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ustivo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guerr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7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sommosse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rivoluzioni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 guerre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ivili;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terrorismo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;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tumulti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ed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cc</w:t>
      </w:r>
      <w:r>
        <w:rPr>
          <w:rFonts w:ascii="Calibri" w:hAnsi="Calibri" w:cs="Calibri"/>
          <w:color w:val="000000"/>
          <w:sz w:val="25"/>
          <w:szCs w:val="25"/>
        </w:rPr>
        <w:t>up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delle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su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insiste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il Centro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Sportivo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ltri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violenti</w:t>
      </w:r>
      <w:proofErr w:type="spellEnd"/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non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lla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org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ziend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impedire</w:t>
      </w:r>
      <w:proofErr w:type="spellEnd"/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e</w:t>
      </w:r>
      <w:r>
        <w:rPr>
          <w:rFonts w:ascii="Calibri" w:hAnsi="Calibri" w:cs="Calibri"/>
          <w:color w:val="000000"/>
          <w:spacing w:val="-8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gestion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24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845"/>
          <w:tab w:val="left" w:pos="5047"/>
          <w:tab w:val="left" w:pos="6739"/>
          <w:tab w:val="left" w:pos="7923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ioperi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tegori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provin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o 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ioper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pacing w:val="21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indisponibilità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ree per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usa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omunque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non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rio;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indisponibilit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onti</w:t>
      </w:r>
      <w:proofErr w:type="spellEnd"/>
      <w:r>
        <w:rPr>
          <w:rFonts w:ascii="Calibri" w:hAnsi="Calibri" w:cs="Calibri"/>
          <w:color w:val="000000"/>
          <w:spacing w:val="7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energeti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;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espropri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onfische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sequestri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 </w:t>
      </w:r>
    </w:p>
    <w:p w:rsidR="00BC2D08" w:rsidRDefault="00F97558" w:rsidP="00F97558">
      <w:pPr>
        <w:spacing w:before="68"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3</w:t>
      </w:r>
      <w:r>
        <w:rPr>
          <w:rFonts w:ascii="Calibri" w:hAnsi="Calibri" w:cs="Calibri"/>
          <w:color w:val="000000"/>
          <w:spacing w:val="-9"/>
        </w:rPr>
        <w:t>4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demolizioni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ordin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te</w:t>
      </w:r>
      <w:proofErr w:type="gram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govern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ivili,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milit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dipendenti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267"/>
          <w:tab w:val="left" w:pos="3603"/>
          <w:tab w:val="left" w:pos="4850"/>
          <w:tab w:val="left" w:pos="6993"/>
          <w:tab w:val="left" w:pos="8229"/>
          <w:tab w:val="left" w:pos="9446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rio;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esplosioni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stro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endi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terremoti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inond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identi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mezzi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e vie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sporto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imputabili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lla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727"/>
          <w:tab w:val="left" w:pos="2251"/>
          <w:tab w:val="left" w:pos="4169"/>
          <w:tab w:val="left" w:pos="5752"/>
          <w:tab w:val="left" w:pos="7269"/>
          <w:tab w:val="left" w:pos="7853"/>
          <w:tab w:val="left" w:pos="9416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negligenza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del </w:t>
      </w:r>
      <w:r>
        <w:rPr>
          <w:rFonts w:ascii="Calibri" w:hAnsi="Calibri" w:cs="Calibri"/>
          <w:color w:val="000000"/>
          <w:sz w:val="25"/>
          <w:szCs w:val="25"/>
        </w:rPr>
        <w:tab/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rio;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ritrov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heologi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he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determinino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pposita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ordin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inibitoria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logo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tto delle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utorità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ompetenti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;</w:t>
      </w:r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inquin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essitino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boni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ree;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reperti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heologi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sorpres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geologi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;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ltro</w:t>
      </w:r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tto e/o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e/o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320"/>
          <w:tab w:val="left" w:pos="1890"/>
          <w:tab w:val="left" w:pos="3299"/>
          <w:tab w:val="left" w:pos="3919"/>
          <w:tab w:val="left" w:pos="5345"/>
          <w:tab w:val="left" w:pos="5722"/>
          <w:tab w:val="left" w:pos="6112"/>
          <w:tab w:val="left" w:pos="6833"/>
          <w:tab w:val="left" w:pos="7359"/>
          <w:tab w:val="left" w:pos="8842"/>
          <w:tab w:val="left" w:pos="10017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evento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e/o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non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prevedibile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di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uori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del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gionevole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ontrollo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del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202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pacing w:val="1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ggiore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intendono</w:t>
      </w:r>
      <w:proofErr w:type="spellEnd"/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lusi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enomeni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epidemie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426"/>
          <w:tab w:val="left" w:pos="2282"/>
          <w:tab w:val="left" w:pos="2717"/>
          <w:tab w:val="left" w:pos="4039"/>
          <w:tab w:val="left" w:pos="6351"/>
          <w:tab w:val="left" w:pos="6923"/>
          <w:tab w:val="left" w:pos="8649"/>
          <w:tab w:val="left" w:pos="9383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he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se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edentemente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sottos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rizione </w:t>
      </w:r>
      <w:r>
        <w:rPr>
          <w:rFonts w:ascii="Calibri" w:hAnsi="Calibri" w:cs="Calibri"/>
          <w:color w:val="000000"/>
          <w:sz w:val="25"/>
          <w:szCs w:val="25"/>
        </w:rPr>
        <w:tab/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present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se</w:t>
      </w:r>
      <w:r>
        <w:rPr>
          <w:rFonts w:ascii="Calibri" w:hAnsi="Calibri" w:cs="Calibri"/>
          <w:color w:val="000000"/>
          <w:spacing w:val="-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ne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sviluppino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fetti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imprevedibili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momento</w:t>
      </w:r>
      <w:proofErr w:type="spellEnd"/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della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lla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premesse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quindi,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ontempl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nel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 sede di 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ert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ed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381"/>
          <w:tab w:val="left" w:pos="3449"/>
          <w:tab w:val="left" w:pos="6410"/>
          <w:tab w:val="left" w:pos="9151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ed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nto </w:t>
      </w:r>
      <w:r>
        <w:rPr>
          <w:rFonts w:ascii="Calibri" w:hAnsi="Calibri" w:cs="Calibri"/>
          <w:color w:val="000000"/>
          <w:sz w:val="25"/>
          <w:szCs w:val="25"/>
        </w:rPr>
        <w:tab/>
        <w:t>ne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degu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dimostrata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idenz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proofErr w:type="gramEnd"/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equilibrio</w:t>
      </w:r>
      <w:proofErr w:type="spellEnd"/>
      <w:r>
        <w:rPr>
          <w:rFonts w:ascii="Calibri" w:hAnsi="Calibri" w:cs="Calibri"/>
          <w:color w:val="000000"/>
          <w:spacing w:val="5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termini di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seguito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6.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vento</w:t>
      </w:r>
      <w:proofErr w:type="spellEnd"/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vorevole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intende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evento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7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elen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definizione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F97558" w:rsidP="00F97558">
      <w:pPr>
        <w:spacing w:before="360" w:line="255" w:lineRule="exact"/>
        <w:ind w:left="280" w:right="58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vento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Dest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ove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bbia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idenza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 senso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vorevole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hé</w:t>
      </w:r>
      <w:proofErr w:type="spellEnd"/>
      <w:r>
        <w:rPr>
          <w:rFonts w:ascii="Calibri" w:hAnsi="Calibri" w:cs="Calibri"/>
          <w:color w:val="000000"/>
          <w:spacing w:val="7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pregiudizievole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e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omporti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miglioramento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presupposti</w:t>
      </w:r>
      <w:proofErr w:type="spellEnd"/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equilibrio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Finanzi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7.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z w:val="25"/>
          <w:szCs w:val="25"/>
        </w:rPr>
        <w:t>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la veri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delle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nze</w:t>
      </w:r>
      <w:proofErr w:type="spellEnd"/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te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punti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fettu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 </w:t>
      </w:r>
    </w:p>
    <w:p w:rsidR="00BC2D08" w:rsidRDefault="00F97558" w:rsidP="00F97558">
      <w:pPr>
        <w:spacing w:before="360" w:line="255" w:lineRule="exact"/>
        <w:ind w:left="280" w:right="58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ddittorio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le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medi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pposito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verb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 e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2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riequilibrio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me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nel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il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metro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denomin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T.I.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sso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interno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rendimento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)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4175"/>
          <w:tab w:val="left" w:pos="8378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nel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Finanzi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per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fetto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un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1275"/>
          <w:tab w:val="left" w:pos="3092"/>
          <w:tab w:val="left" w:pos="5106"/>
          <w:tab w:val="left" w:pos="6469"/>
          <w:tab w:val="left" w:pos="7990"/>
          <w:tab w:val="left" w:pos="8996"/>
          <w:tab w:val="left" w:pos="9942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vento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Destabilizz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2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vento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vorevole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sopra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initi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subis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una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superiore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10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%</w:t>
      </w:r>
      <w:r>
        <w:rPr>
          <w:rFonts w:ascii="Calibri" w:hAnsi="Calibri" w:cs="Calibri"/>
          <w:color w:val="000000"/>
          <w:spacing w:val="5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rispetto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suo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lore</w:t>
      </w:r>
      <w:proofErr w:type="spellEnd"/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inizi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il  </w:t>
      </w:r>
    </w:p>
    <w:p w:rsidR="00BC2D08" w:rsidRDefault="00F97558" w:rsidP="00F97558">
      <w:pPr>
        <w:spacing w:before="68"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3</w:t>
      </w:r>
      <w:r>
        <w:rPr>
          <w:rFonts w:ascii="Calibri" w:hAnsi="Calibri" w:cs="Calibri"/>
          <w:color w:val="000000"/>
          <w:spacing w:val="-9"/>
        </w:rPr>
        <w:t>5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5"/>
          <w:sz w:val="25"/>
          <w:szCs w:val="25"/>
        </w:rPr>
        <w:t>T.I.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risulti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,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rispettiv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eriore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__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%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superiore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__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%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seguito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8.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Ferme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definizioni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riport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onviene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8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rsi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un  </w:t>
      </w:r>
    </w:p>
    <w:p w:rsidR="00BC2D08" w:rsidRDefault="00F97558" w:rsidP="00F97558">
      <w:pPr>
        <w:spacing w:before="360" w:line="255" w:lineRule="exact"/>
        <w:ind w:left="280" w:right="583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vento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ine</w:t>
      </w:r>
      <w:r>
        <w:rPr>
          <w:rFonts w:ascii="Calibri" w:hAnsi="Calibri" w:cs="Calibri"/>
          <w:color w:val="000000"/>
          <w:spacing w:val="5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edur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revisione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del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ritta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7428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ttezza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presupposti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determin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equilibrio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m</w:t>
      </w:r>
      <w:r>
        <w:rPr>
          <w:rFonts w:ascii="Calibri" w:hAnsi="Calibri" w:cs="Calibri"/>
          <w:color w:val="000000"/>
          <w:sz w:val="25"/>
          <w:szCs w:val="25"/>
        </w:rPr>
        <w:t>ic</w:t>
      </w:r>
      <w:r>
        <w:rPr>
          <w:rFonts w:ascii="Calibri" w:hAnsi="Calibri" w:cs="Calibri"/>
          <w:color w:val="000000"/>
          <w:spacing w:val="29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19"/>
          <w:sz w:val="25"/>
          <w:szCs w:val="25"/>
        </w:rPr>
        <w:t>-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produ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endo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seguente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ument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dimostr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: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a.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no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quilibrio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23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b.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no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vision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 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no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vision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illustri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 xml:space="preserve">use  </w:t>
      </w:r>
    </w:p>
    <w:p w:rsidR="00BC2D08" w:rsidRDefault="00F97558" w:rsidP="00F97558">
      <w:pPr>
        <w:spacing w:before="360" w:line="255" w:lineRule="exact"/>
        <w:ind w:left="310" w:right="683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supposti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indotto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vision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ggiori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</w:t>
      </w:r>
      <w:r>
        <w:rPr>
          <w:rFonts w:ascii="Calibri" w:hAnsi="Calibri" w:cs="Calibri"/>
          <w:color w:val="000000"/>
          <w:spacing w:val="-10"/>
          <w:sz w:val="25"/>
          <w:szCs w:val="25"/>
        </w:rPr>
        <w:t xml:space="preserve">; 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tto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ggiuntivo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pim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visto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 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no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vision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9.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Alla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ezione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5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predetta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proofErr w:type="spellEnd"/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vvier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indugio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la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revision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4091"/>
          <w:tab w:val="left" w:pos="7816"/>
        </w:tabs>
        <w:spacing w:before="360" w:line="255" w:lineRule="exact"/>
        <w:ind w:left="280" w:right="582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gramEnd"/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nziario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inire</w:t>
      </w:r>
      <w:proofErr w:type="spellEnd"/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ordo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entro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6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oltre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90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nov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)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proroga</w:t>
      </w:r>
      <w:proofErr w:type="spellEnd"/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 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stesse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10.</w:t>
      </w:r>
      <w:r>
        <w:rPr>
          <w:rFonts w:ascii="Arial" w:hAnsi="Arial" w:cs="Arial"/>
          <w:color w:val="000000"/>
          <w:spacing w:val="-56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z w:val="25"/>
          <w:szCs w:val="25"/>
        </w:rPr>
        <w:t>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inteso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suddetto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evento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determini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mut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mento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 senso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vorevole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F97558" w:rsidP="00F97558">
      <w:pPr>
        <w:spacing w:before="360" w:line="255" w:lineRule="exact"/>
        <w:ind w:left="280" w:right="609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riequilibrio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essere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ggio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z w:val="25"/>
          <w:szCs w:val="25"/>
        </w:rPr>
        <w:t>ettuer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 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>o</w:t>
      </w:r>
      <w:r>
        <w:rPr>
          <w:rFonts w:ascii="Calibri" w:hAnsi="Calibri" w:cs="Calibri"/>
          <w:color w:val="000000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nziario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nel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termine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2037"/>
          <w:tab w:val="left" w:pos="2816"/>
          <w:tab w:val="left" w:pos="3490"/>
          <w:tab w:val="left" w:pos="4568"/>
          <w:tab w:val="left" w:pos="5406"/>
          <w:tab w:val="left" w:pos="7683"/>
          <w:tab w:val="left" w:pos="8926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60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proofErr w:type="spellStart"/>
      <w:proofErr w:type="gramEnd"/>
      <w:r>
        <w:rPr>
          <w:rFonts w:ascii="Calibri" w:hAnsi="Calibri" w:cs="Calibri"/>
          <w:color w:val="000000"/>
          <w:sz w:val="25"/>
          <w:szCs w:val="25"/>
        </w:rPr>
        <w:t>sess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giorni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ritt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ormuler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>s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vento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vorevole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 modo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he 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indugio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revision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del 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5662"/>
          <w:tab w:val="left" w:pos="8486"/>
        </w:tabs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11.</w:t>
      </w:r>
      <w:r>
        <w:rPr>
          <w:rFonts w:ascii="Arial" w:hAnsi="Arial" w:cs="Arial"/>
          <w:color w:val="000000"/>
          <w:spacing w:val="-56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revisione</w:t>
      </w:r>
      <w:proofErr w:type="spellEnd"/>
      <w:proofErr w:type="gramEnd"/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19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Finanziario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dovrà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essere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determin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2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il  </w:t>
      </w:r>
    </w:p>
    <w:p w:rsidR="00BC2D08" w:rsidRDefault="00BC2D08" w:rsidP="00F97558">
      <w:pPr>
        <w:spacing w:after="25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3</w:t>
      </w:r>
      <w:r>
        <w:rPr>
          <w:rFonts w:ascii="Calibri" w:hAnsi="Calibri" w:cs="Calibri"/>
          <w:color w:val="000000"/>
          <w:spacing w:val="-9"/>
        </w:rPr>
        <w:t>6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ripristino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degli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tori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equilibrio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-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limiti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5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neutr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degli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fetti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deriv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uno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più</w:t>
      </w:r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degli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eventi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luogo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revisione</w:t>
      </w:r>
      <w:proofErr w:type="spellEnd"/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Conseguentemente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il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ed</w:t>
      </w:r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ederanno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buon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ede</w:t>
      </w:r>
      <w:proofErr w:type="spellEnd"/>
      <w:proofErr w:type="gramEnd"/>
      <w:r>
        <w:rPr>
          <w:rFonts w:ascii="Calibri" w:hAnsi="Calibri" w:cs="Calibri"/>
          <w:color w:val="000000"/>
          <w:spacing w:val="5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veri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ll'esame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tabs>
          <w:tab w:val="left" w:pos="7509"/>
        </w:tabs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disposizioni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oncorder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la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revisione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titolo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esempli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prevedere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 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ltern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tiva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ongiunt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: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a.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importi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dovuti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vor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28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b.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 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nto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importi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(</w:t>
      </w:r>
      <w:r>
        <w:rPr>
          <w:rFonts w:ascii="Calibri" w:hAnsi="Calibri" w:cs="Calibri"/>
          <w:color w:val="000000"/>
          <w:sz w:val="25"/>
          <w:szCs w:val="25"/>
        </w:rPr>
        <w:t>un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ntum 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)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titolo</w:t>
      </w:r>
      <w:proofErr w:type="spellEnd"/>
      <w:r>
        <w:rPr>
          <w:rFonts w:ascii="Calibri" w:hAnsi="Calibri" w:cs="Calibri"/>
          <w:color w:val="000000"/>
          <w:spacing w:val="-1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nnizzo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proroga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rmin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rmin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op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/o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rvizi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lizz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11"/>
          <w:sz w:val="25"/>
          <w:szCs w:val="25"/>
        </w:rPr>
        <w:t xml:space="preserve">e </w:t>
      </w:r>
      <w:r>
        <w:rPr>
          <w:rFonts w:ascii="Calibri" w:hAnsi="Calibri" w:cs="Calibri"/>
          <w:color w:val="000000"/>
          <w:sz w:val="25"/>
          <w:szCs w:val="25"/>
        </w:rPr>
        <w:t>,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e.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</w:t>
      </w:r>
      <w:proofErr w:type="spellEnd"/>
      <w:r>
        <w:rPr>
          <w:rFonts w:ascii="Calibri" w:hAnsi="Calibri" w:cs="Calibri"/>
          <w:color w:val="000000"/>
          <w:spacing w:val="2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ai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rvizi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ripristin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quilibrio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1629"/>
          <w:tab w:val="left" w:pos="7410"/>
          <w:tab w:val="left" w:pos="9521"/>
        </w:tabs>
        <w:spacing w:before="360" w:line="255" w:lineRule="exact"/>
        <w:ind w:left="310" w:right="591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liv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il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rsi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quilibrio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12.</w:t>
      </w:r>
      <w:r>
        <w:rPr>
          <w:rFonts w:ascii="Arial" w:hAnsi="Arial" w:cs="Arial"/>
          <w:color w:val="000000"/>
          <w:spacing w:val="-5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 xml:space="preserve">a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revisione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deve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ogni</w:t>
      </w:r>
      <w:proofErr w:type="spellEnd"/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aso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ntire</w:t>
      </w:r>
      <w:proofErr w:type="spellEnd"/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la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perm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nenz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apo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essionari</w:t>
      </w:r>
      <w:r>
        <w:rPr>
          <w:rFonts w:ascii="Calibri" w:hAnsi="Calibri" w:cs="Calibri"/>
          <w:color w:val="000000"/>
          <w:spacing w:val="-10"/>
          <w:sz w:val="25"/>
          <w:szCs w:val="25"/>
        </w:rPr>
        <w:t xml:space="preserve">o </w:t>
      </w:r>
      <w:r>
        <w:rPr>
          <w:rFonts w:ascii="Calibri" w:hAnsi="Calibri" w:cs="Calibri"/>
          <w:color w:val="000000"/>
          <w:sz w:val="25"/>
          <w:szCs w:val="25"/>
        </w:rPr>
        <w:t>.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13.</w:t>
      </w:r>
      <w:r>
        <w:rPr>
          <w:rFonts w:ascii="Arial" w:hAnsi="Arial" w:cs="Arial"/>
          <w:color w:val="000000"/>
          <w:spacing w:val="-56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4"/>
          <w:sz w:val="25"/>
          <w:szCs w:val="25"/>
        </w:rPr>
        <w:t>R</w:t>
      </w:r>
      <w:r>
        <w:rPr>
          <w:rFonts w:ascii="Calibri" w:hAnsi="Calibri" w:cs="Calibri"/>
          <w:color w:val="000000"/>
          <w:sz w:val="25"/>
          <w:szCs w:val="25"/>
        </w:rPr>
        <w:t>im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ne</w:t>
      </w:r>
      <w:proofErr w:type="spellEnd"/>
      <w:r>
        <w:rPr>
          <w:rFonts w:ascii="Calibri" w:hAnsi="Calibri" w:cs="Calibri"/>
          <w:color w:val="000000"/>
          <w:spacing w:val="4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bilit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delle disposizioni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ui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175 del 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e.  </w:t>
      </w:r>
    </w:p>
    <w:p w:rsidR="00BC2D08" w:rsidRPr="002112C7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b/>
          <w:bCs/>
          <w:strike/>
          <w:w w:val="111"/>
          <w:sz w:val="25"/>
          <w:szCs w:val="25"/>
        </w:rPr>
        <w:t>24</w:t>
      </w:r>
      <w:r w:rsidRPr="002112C7">
        <w:rPr>
          <w:rFonts w:ascii="Arial" w:hAnsi="Arial" w:cs="Arial"/>
          <w:b/>
          <w:bCs/>
          <w:strike/>
          <w:spacing w:val="-26"/>
          <w:sz w:val="25"/>
          <w:szCs w:val="25"/>
        </w:rPr>
        <w:t xml:space="preserve"> </w:t>
      </w:r>
      <w:r w:rsidRPr="002112C7">
        <w:rPr>
          <w:rFonts w:ascii="Calibri" w:hAnsi="Calibri" w:cs="Calibri"/>
          <w:b/>
          <w:bCs/>
          <w:strike/>
          <w:spacing w:val="-7"/>
          <w:sz w:val="25"/>
          <w:szCs w:val="25"/>
        </w:rPr>
        <w:t>–</w:t>
      </w:r>
      <w:r w:rsidRPr="002112C7">
        <w:rPr>
          <w:rFonts w:ascii="Calibri" w:hAnsi="Calibri" w:cs="Calibri"/>
          <w:b/>
          <w:bCs/>
          <w:strike/>
          <w:sz w:val="25"/>
          <w:szCs w:val="25"/>
        </w:rPr>
        <w:t xml:space="preserve"> </w:t>
      </w:r>
      <w:proofErr w:type="spellStart"/>
      <w:proofErr w:type="gramStart"/>
      <w:r w:rsidRPr="002112C7">
        <w:rPr>
          <w:rFonts w:ascii="Calibri" w:hAnsi="Calibri" w:cs="Calibri"/>
          <w:b/>
          <w:bCs/>
          <w:strike/>
          <w:spacing w:val="-5"/>
          <w:sz w:val="25"/>
          <w:szCs w:val="25"/>
        </w:rPr>
        <w:t>E</w:t>
      </w:r>
      <w:r w:rsidRPr="002112C7">
        <w:rPr>
          <w:rFonts w:ascii="Calibri" w:hAnsi="Calibri" w:cs="Calibri"/>
          <w:b/>
          <w:bCs/>
          <w:strike/>
          <w:sz w:val="25"/>
          <w:szCs w:val="25"/>
        </w:rPr>
        <w:t>m</w:t>
      </w:r>
      <w:r w:rsidRPr="002112C7">
        <w:rPr>
          <w:rFonts w:ascii="Calibri" w:hAnsi="Calibri" w:cs="Calibri"/>
          <w:b/>
          <w:bCs/>
          <w:strike/>
          <w:spacing w:val="-9"/>
          <w:sz w:val="25"/>
          <w:szCs w:val="25"/>
        </w:rPr>
        <w:t>e</w:t>
      </w:r>
      <w:r w:rsidRPr="002112C7">
        <w:rPr>
          <w:rFonts w:ascii="Calibri" w:hAnsi="Calibri" w:cs="Calibri"/>
          <w:b/>
          <w:bCs/>
          <w:strike/>
          <w:sz w:val="25"/>
          <w:szCs w:val="25"/>
        </w:rPr>
        <w:t>rge</w:t>
      </w:r>
      <w:r w:rsidRPr="002112C7">
        <w:rPr>
          <w:rFonts w:ascii="Calibri" w:hAnsi="Calibri" w:cs="Calibri"/>
          <w:b/>
          <w:bCs/>
          <w:strike/>
          <w:spacing w:val="-3"/>
          <w:sz w:val="25"/>
          <w:szCs w:val="25"/>
        </w:rPr>
        <w:t>n</w:t>
      </w:r>
      <w:r w:rsidRPr="002112C7">
        <w:rPr>
          <w:rFonts w:ascii="Calibri" w:hAnsi="Calibri" w:cs="Calibri"/>
          <w:b/>
          <w:bCs/>
          <w:strike/>
          <w:sz w:val="25"/>
          <w:szCs w:val="25"/>
        </w:rPr>
        <w:t>z</w:t>
      </w:r>
      <w:r w:rsidRPr="002112C7">
        <w:rPr>
          <w:rFonts w:ascii="Calibri" w:hAnsi="Calibri" w:cs="Calibri"/>
          <w:b/>
          <w:bCs/>
          <w:strike/>
          <w:spacing w:val="-6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b/>
          <w:bCs/>
          <w:strike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b/>
          <w:bCs/>
          <w:strike/>
          <w:spacing w:val="-9"/>
          <w:sz w:val="25"/>
          <w:szCs w:val="25"/>
        </w:rPr>
        <w:t>e</w:t>
      </w:r>
      <w:r w:rsidRPr="002112C7">
        <w:rPr>
          <w:rFonts w:ascii="Calibri" w:hAnsi="Calibri" w:cs="Calibri"/>
          <w:b/>
          <w:bCs/>
          <w:strike/>
          <w:spacing w:val="-3"/>
          <w:sz w:val="25"/>
          <w:szCs w:val="25"/>
        </w:rPr>
        <w:t>pid</w:t>
      </w:r>
      <w:r w:rsidRPr="002112C7">
        <w:rPr>
          <w:rFonts w:ascii="Calibri" w:hAnsi="Calibri" w:cs="Calibri"/>
          <w:b/>
          <w:bCs/>
          <w:strike/>
          <w:spacing w:val="-9"/>
          <w:sz w:val="25"/>
          <w:szCs w:val="25"/>
        </w:rPr>
        <w:t>e</w:t>
      </w:r>
      <w:r w:rsidRPr="002112C7">
        <w:rPr>
          <w:rFonts w:ascii="Calibri" w:hAnsi="Calibri" w:cs="Calibri"/>
          <w:b/>
          <w:bCs/>
          <w:strike/>
          <w:sz w:val="25"/>
          <w:szCs w:val="25"/>
        </w:rPr>
        <w:t>mi</w:t>
      </w:r>
      <w:r w:rsidRPr="002112C7">
        <w:rPr>
          <w:rFonts w:ascii="Calibri" w:hAnsi="Calibri" w:cs="Calibri"/>
          <w:b/>
          <w:bCs/>
          <w:strike/>
          <w:spacing w:val="-3"/>
          <w:sz w:val="25"/>
          <w:szCs w:val="25"/>
        </w:rPr>
        <w:t>o</w:t>
      </w:r>
      <w:r w:rsidRPr="002112C7">
        <w:rPr>
          <w:rFonts w:ascii="Calibri" w:hAnsi="Calibri" w:cs="Calibri"/>
          <w:b/>
          <w:bCs/>
          <w:strike/>
          <w:sz w:val="25"/>
          <w:szCs w:val="25"/>
        </w:rPr>
        <w:t>logic</w:t>
      </w:r>
      <w:r w:rsidRPr="002112C7">
        <w:rPr>
          <w:rFonts w:ascii="Calibri" w:hAnsi="Calibri" w:cs="Calibri"/>
          <w:b/>
          <w:bCs/>
          <w:strike/>
          <w:spacing w:val="-6"/>
          <w:sz w:val="25"/>
          <w:szCs w:val="25"/>
        </w:rPr>
        <w:t>a</w:t>
      </w:r>
      <w:proofErr w:type="spellEnd"/>
      <w:proofErr w:type="gramEnd"/>
      <w:r w:rsidRPr="002112C7">
        <w:rPr>
          <w:rFonts w:ascii="Calibri" w:hAnsi="Calibri" w:cs="Calibri"/>
          <w:b/>
          <w:bCs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b/>
          <w:bCs/>
          <w:strike/>
          <w:spacing w:val="-3"/>
          <w:sz w:val="25"/>
          <w:szCs w:val="25"/>
        </w:rPr>
        <w:t>d</w:t>
      </w:r>
      <w:r w:rsidRPr="002112C7">
        <w:rPr>
          <w:rFonts w:ascii="Calibri" w:hAnsi="Calibri" w:cs="Calibri"/>
          <w:b/>
          <w:bCs/>
          <w:strike/>
          <w:spacing w:val="-6"/>
          <w:sz w:val="25"/>
          <w:szCs w:val="25"/>
        </w:rPr>
        <w:t>a</w:t>
      </w:r>
      <w:r w:rsidRPr="002112C7">
        <w:rPr>
          <w:rFonts w:ascii="Calibri" w:hAnsi="Calibri" w:cs="Calibri"/>
          <w:b/>
          <w:bCs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b/>
          <w:bCs/>
          <w:strike/>
          <w:sz w:val="25"/>
          <w:szCs w:val="25"/>
        </w:rPr>
        <w:t>C</w:t>
      </w:r>
      <w:r w:rsidRPr="002112C7">
        <w:rPr>
          <w:rFonts w:ascii="Calibri" w:hAnsi="Calibri" w:cs="Calibri"/>
          <w:b/>
          <w:bCs/>
          <w:strike/>
          <w:spacing w:val="-3"/>
          <w:sz w:val="25"/>
          <w:szCs w:val="25"/>
        </w:rPr>
        <w:t>o</w:t>
      </w:r>
      <w:r w:rsidRPr="002112C7">
        <w:rPr>
          <w:rFonts w:ascii="Calibri" w:hAnsi="Calibri" w:cs="Calibri"/>
          <w:b/>
          <w:bCs/>
          <w:strike/>
          <w:sz w:val="25"/>
          <w:szCs w:val="25"/>
        </w:rPr>
        <w:t>v</w:t>
      </w:r>
      <w:r w:rsidRPr="002112C7">
        <w:rPr>
          <w:rFonts w:ascii="Calibri" w:hAnsi="Calibri" w:cs="Calibri"/>
          <w:b/>
          <w:bCs/>
          <w:strike/>
          <w:spacing w:val="-4"/>
          <w:sz w:val="25"/>
          <w:szCs w:val="25"/>
        </w:rPr>
        <w:t>i</w:t>
      </w:r>
      <w:r w:rsidRPr="002112C7">
        <w:rPr>
          <w:rFonts w:ascii="Calibri" w:hAnsi="Calibri" w:cs="Calibri"/>
          <w:b/>
          <w:bCs/>
          <w:strike/>
          <w:spacing w:val="-3"/>
          <w:sz w:val="25"/>
          <w:szCs w:val="25"/>
        </w:rPr>
        <w:t>d</w:t>
      </w:r>
      <w:r w:rsidRPr="002112C7">
        <w:rPr>
          <w:rFonts w:ascii="Calibri" w:hAnsi="Calibri" w:cs="Calibri"/>
          <w:b/>
          <w:bCs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b/>
          <w:bCs/>
          <w:strike/>
          <w:sz w:val="25"/>
          <w:szCs w:val="25"/>
        </w:rPr>
        <w:t xml:space="preserve">19  </w:t>
      </w:r>
    </w:p>
    <w:p w:rsidR="00BC2D08" w:rsidRPr="002112C7" w:rsidRDefault="00F97558" w:rsidP="00F97558">
      <w:pPr>
        <w:tabs>
          <w:tab w:val="left" w:pos="3300"/>
          <w:tab w:val="left" w:pos="5397"/>
        </w:tabs>
        <w:spacing w:before="40" w:line="294" w:lineRule="exact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z w:val="25"/>
          <w:szCs w:val="25"/>
        </w:rPr>
        <w:t>1.</w:t>
      </w:r>
      <w:r w:rsidRPr="002112C7">
        <w:rPr>
          <w:rFonts w:ascii="Arial" w:hAnsi="Arial" w:cs="Arial"/>
          <w:strike/>
          <w:spacing w:val="5"/>
          <w:sz w:val="25"/>
          <w:szCs w:val="25"/>
        </w:rPr>
        <w:t xml:space="preserve">  </w:t>
      </w:r>
      <w:proofErr w:type="spellStart"/>
      <w:proofErr w:type="gramStart"/>
      <w:r w:rsidRPr="002112C7">
        <w:rPr>
          <w:rFonts w:ascii="Calibri" w:hAnsi="Calibri" w:cs="Calibri"/>
          <w:strike/>
          <w:sz w:val="25"/>
          <w:szCs w:val="25"/>
        </w:rPr>
        <w:t>Atteso</w:t>
      </w:r>
      <w:proofErr w:type="spellEnd"/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he</w:t>
      </w:r>
      <w:proofErr w:type="gramEnd"/>
      <w:r w:rsidRPr="002112C7">
        <w:rPr>
          <w:rFonts w:ascii="Calibri" w:hAnsi="Calibri" w:cs="Calibri"/>
          <w:strike/>
          <w:spacing w:val="19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pro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edur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  <w:t>per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aff</w:t>
      </w:r>
      <w:r w:rsidRPr="002112C7">
        <w:rPr>
          <w:rFonts w:ascii="Calibri" w:hAnsi="Calibri" w:cs="Calibri"/>
          <w:strike/>
          <w:sz w:val="25"/>
          <w:szCs w:val="25"/>
        </w:rPr>
        <w:t>id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mento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  <w:t>del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presente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ontr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tto</w:t>
      </w:r>
      <w:r w:rsidRPr="002112C7">
        <w:rPr>
          <w:rFonts w:ascii="Calibri" w:hAnsi="Calibri" w:cs="Calibri"/>
          <w:strike/>
          <w:spacing w:val="25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h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vuto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luogo</w:t>
      </w:r>
      <w:proofErr w:type="spellEnd"/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 xml:space="preserve">nel  </w:t>
      </w:r>
    </w:p>
    <w:p w:rsidR="00BC2D08" w:rsidRPr="002112C7" w:rsidRDefault="00F97558" w:rsidP="00F97558">
      <w:pPr>
        <w:spacing w:before="360" w:line="255" w:lineRule="exact"/>
        <w:ind w:left="280" w:right="585"/>
        <w:jc w:val="both"/>
        <w:rPr>
          <w:rFonts w:ascii="Times New Roman" w:hAnsi="Times New Roman" w:cs="Times New Roman"/>
          <w:strike/>
        </w:rPr>
      </w:pPr>
      <w:proofErr w:type="spellStart"/>
      <w:proofErr w:type="gramStart"/>
      <w:r w:rsidRPr="002112C7">
        <w:rPr>
          <w:rFonts w:ascii="Calibri" w:hAnsi="Calibri" w:cs="Calibri"/>
          <w:strike/>
          <w:sz w:val="25"/>
          <w:szCs w:val="25"/>
        </w:rPr>
        <w:t>perdur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re</w:t>
      </w:r>
      <w:proofErr w:type="spell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dell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trike/>
          <w:sz w:val="25"/>
          <w:szCs w:val="25"/>
        </w:rPr>
        <w:t>emergenz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proofErr w:type="gramEnd"/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epidemiologi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ca</w:t>
      </w:r>
      <w:proofErr w:type="spellEnd"/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trike/>
          <w:sz w:val="25"/>
          <w:szCs w:val="25"/>
        </w:rPr>
        <w:t>us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11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virus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denomin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to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Covid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 xml:space="preserve">19 e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er</w:t>
      </w:r>
      <w:r w:rsidRPr="002112C7">
        <w:rPr>
          <w:rFonts w:ascii="Calibri" w:hAnsi="Calibri" w:cs="Calibri"/>
          <w:strike/>
          <w:spacing w:val="21"/>
          <w:sz w:val="25"/>
          <w:szCs w:val="25"/>
        </w:rPr>
        <w:t>m</w:t>
      </w:r>
      <w:r w:rsidRPr="002112C7">
        <w:rPr>
          <w:rFonts w:ascii="Calibri" w:hAnsi="Calibri" w:cs="Calibri"/>
          <w:strike/>
          <w:sz w:val="25"/>
          <w:szCs w:val="25"/>
        </w:rPr>
        <w:t xml:space="preserve">o  </w:t>
      </w:r>
    </w:p>
    <w:p w:rsidR="00BC2D08" w:rsidRPr="002112C7" w:rsidRDefault="00BC2D08" w:rsidP="00F97558">
      <w:pPr>
        <w:spacing w:after="85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tabs>
          <w:tab w:val="left" w:pos="1498"/>
          <w:tab w:val="left" w:pos="2621"/>
          <w:tab w:val="left" w:pos="3874"/>
          <w:tab w:val="left" w:pos="5465"/>
          <w:tab w:val="left" w:pos="5914"/>
          <w:tab w:val="left" w:pos="6603"/>
          <w:tab w:val="left" w:pos="7277"/>
          <w:tab w:val="left" w:pos="8866"/>
        </w:tabs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spellStart"/>
      <w:r w:rsidRPr="002112C7">
        <w:rPr>
          <w:rFonts w:ascii="Calibri" w:hAnsi="Calibri" w:cs="Calibri"/>
          <w:strike/>
          <w:sz w:val="25"/>
          <w:szCs w:val="25"/>
        </w:rPr>
        <w:t>rest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ndo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gram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he</w:t>
      </w:r>
      <w:r w:rsidRPr="002112C7">
        <w:rPr>
          <w:rFonts w:ascii="Calibri" w:hAnsi="Calibri" w:cs="Calibri"/>
          <w:strike/>
          <w:spacing w:val="25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le</w:t>
      </w:r>
      <w:proofErr w:type="gram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epidemi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pur</w:t>
      </w:r>
      <w:proofErr w:type="spellEnd"/>
      <w:r w:rsidRPr="002112C7">
        <w:rPr>
          <w:rFonts w:ascii="Calibri" w:hAnsi="Calibri" w:cs="Calibri"/>
          <w:strike/>
          <w:spacing w:val="25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essendo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  <w:t xml:space="preserve">un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fa</w:t>
      </w:r>
      <w:r w:rsidRPr="002112C7">
        <w:rPr>
          <w:rFonts w:ascii="Calibri" w:hAnsi="Calibri" w:cs="Calibri"/>
          <w:strike/>
          <w:sz w:val="25"/>
          <w:szCs w:val="25"/>
        </w:rPr>
        <w:t>tto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noto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25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momento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  <w:t>del</w:t>
      </w:r>
      <w:r w:rsidRPr="002112C7">
        <w:rPr>
          <w:rFonts w:ascii="Calibri" w:hAnsi="Calibri" w:cs="Calibri"/>
          <w:strike/>
          <w:spacing w:val="2"/>
          <w:sz w:val="25"/>
          <w:szCs w:val="25"/>
        </w:rPr>
        <w:t xml:space="preserve"> 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suddetto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BC2D08" w:rsidP="00F97558">
      <w:pPr>
        <w:spacing w:after="84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spellStart"/>
      <w:proofErr w:type="gramStart"/>
      <w:r w:rsidRPr="002112C7">
        <w:rPr>
          <w:rFonts w:ascii="Calibri" w:hAnsi="Calibri" w:cs="Calibri"/>
          <w:strike/>
          <w:spacing w:val="-3"/>
          <w:sz w:val="25"/>
          <w:szCs w:val="25"/>
        </w:rPr>
        <w:t>aff</w:t>
      </w:r>
      <w:r w:rsidRPr="002112C7">
        <w:rPr>
          <w:rFonts w:ascii="Calibri" w:hAnsi="Calibri" w:cs="Calibri"/>
          <w:strike/>
          <w:sz w:val="25"/>
          <w:szCs w:val="25"/>
        </w:rPr>
        <w:t>idamento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è</w:t>
      </w:r>
      <w:proofErr w:type="gramEnd"/>
      <w:r w:rsidRPr="002112C7">
        <w:rPr>
          <w:rFonts w:ascii="Calibri" w:hAnsi="Calibri" w:cs="Calibri"/>
          <w:strike/>
          <w:sz w:val="25"/>
          <w:szCs w:val="25"/>
        </w:rPr>
        <w:t xml:space="preserve"> da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qu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trike/>
          <w:sz w:val="25"/>
          <w:szCs w:val="25"/>
        </w:rPr>
        <w:t>rsi</w:t>
      </w:r>
      <w:proofErr w:type="spellEnd"/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ome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5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vento</w:t>
      </w:r>
      <w:proofErr w:type="spellEnd"/>
      <w:r w:rsidRPr="002112C7">
        <w:rPr>
          <w:rFonts w:ascii="Calibri" w:hAnsi="Calibri" w:cs="Calibri"/>
          <w:strike/>
          <w:spacing w:val="36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Dest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bilizz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nte</w:t>
      </w:r>
      <w:proofErr w:type="spell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i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sensi del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pre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edente</w:t>
      </w:r>
      <w:r w:rsidRPr="002112C7">
        <w:rPr>
          <w:rFonts w:ascii="Calibri" w:hAnsi="Calibri" w:cs="Calibri"/>
          <w:strike/>
          <w:spacing w:val="56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rt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 xml:space="preserve">22,  </w:t>
      </w:r>
    </w:p>
    <w:p w:rsidR="00BC2D08" w:rsidRPr="002112C7" w:rsidRDefault="00BC2D08" w:rsidP="00F97558">
      <w:pPr>
        <w:spacing w:after="85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tabs>
          <w:tab w:val="left" w:pos="4580"/>
          <w:tab w:val="left" w:pos="8320"/>
          <w:tab w:val="left" w:pos="9941"/>
        </w:tabs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gramStart"/>
      <w:r w:rsidRPr="002112C7">
        <w:rPr>
          <w:rFonts w:ascii="Calibri" w:hAnsi="Calibri" w:cs="Calibri"/>
          <w:strike/>
          <w:sz w:val="25"/>
          <w:szCs w:val="25"/>
        </w:rPr>
        <w:t>in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qu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nto</w:t>
      </w:r>
      <w:proofErr w:type="gramEnd"/>
      <w:r w:rsidRPr="002112C7">
        <w:rPr>
          <w:rFonts w:ascii="Calibri" w:hAnsi="Calibri" w:cs="Calibri"/>
          <w:strike/>
          <w:spacing w:val="27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non</w:t>
      </w:r>
      <w:r w:rsidRPr="002112C7">
        <w:rPr>
          <w:rFonts w:ascii="Calibri" w:hAnsi="Calibri" w:cs="Calibri"/>
          <w:strike/>
          <w:spacing w:val="26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ne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sono</w:t>
      </w:r>
      <w:r w:rsidRPr="002112C7">
        <w:rPr>
          <w:rFonts w:ascii="Calibri" w:hAnsi="Calibri" w:cs="Calibri"/>
          <w:strike/>
          <w:spacing w:val="19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prevedibili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  <w:t>gli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fetti</w:t>
      </w:r>
      <w:proofErr w:type="spellEnd"/>
      <w:r w:rsidRPr="002112C7">
        <w:rPr>
          <w:rFonts w:ascii="Calibri" w:hAnsi="Calibri" w:cs="Calibri"/>
          <w:strike/>
          <w:spacing w:val="-3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le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rti</w:t>
      </w:r>
      <w:proofErr w:type="spellEnd"/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onvengono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  <w:t>di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introdurre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  <w:t xml:space="preserve">una  </w:t>
      </w:r>
    </w:p>
    <w:p w:rsidR="00BC2D08" w:rsidRPr="002112C7" w:rsidRDefault="00BC2D08" w:rsidP="00F97558">
      <w:pPr>
        <w:spacing w:after="85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spellStart"/>
      <w:proofErr w:type="gramStart"/>
      <w:r w:rsidRPr="002112C7">
        <w:rPr>
          <w:rFonts w:ascii="Calibri" w:hAnsi="Calibri" w:cs="Calibri"/>
          <w:strike/>
          <w:sz w:val="25"/>
          <w:szCs w:val="25"/>
        </w:rPr>
        <w:t>regol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ment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zione</w:t>
      </w:r>
      <w:proofErr w:type="spellEnd"/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spe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ca</w:t>
      </w:r>
      <w:proofErr w:type="spellEnd"/>
      <w:proofErr w:type="gramEnd"/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del</w:t>
      </w:r>
      <w:r w:rsidRPr="002112C7">
        <w:rPr>
          <w:rFonts w:ascii="Calibri" w:hAnsi="Calibri" w:cs="Calibri"/>
          <w:strike/>
          <w:spacing w:val="2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riequilibrio</w:t>
      </w:r>
      <w:proofErr w:type="spellEnd"/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d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essa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dovuto</w:t>
      </w:r>
      <w:r w:rsidRPr="002112C7">
        <w:rPr>
          <w:rFonts w:ascii="Calibri" w:hAnsi="Calibri" w:cs="Calibri"/>
          <w:strike/>
          <w:spacing w:val="35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nei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termini di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seguito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previsti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.  </w:t>
      </w:r>
    </w:p>
    <w:p w:rsidR="00BC2D08" w:rsidRPr="002112C7" w:rsidRDefault="00BC2D08" w:rsidP="00F97558">
      <w:pPr>
        <w:spacing w:after="120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tabs>
          <w:tab w:val="left" w:pos="2847"/>
        </w:tabs>
        <w:spacing w:line="294" w:lineRule="exact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z w:val="25"/>
          <w:szCs w:val="25"/>
        </w:rPr>
        <w:t>2.</w:t>
      </w:r>
      <w:r w:rsidRPr="002112C7">
        <w:rPr>
          <w:rFonts w:ascii="Arial" w:hAnsi="Arial" w:cs="Arial"/>
          <w:strike/>
          <w:spacing w:val="5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L</w:t>
      </w:r>
      <w:r w:rsidRPr="002112C7">
        <w:rPr>
          <w:rFonts w:ascii="Calibri" w:hAnsi="Calibri" w:cs="Calibri"/>
          <w:strike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proofErr w:type="spellStart"/>
      <w:proofErr w:type="gramStart"/>
      <w:r w:rsidRPr="002112C7">
        <w:rPr>
          <w:rFonts w:ascii="Calibri" w:hAnsi="Calibri" w:cs="Calibri"/>
          <w:strike/>
          <w:sz w:val="25"/>
          <w:szCs w:val="25"/>
        </w:rPr>
        <w:t>P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rti</w:t>
      </w:r>
      <w:proofErr w:type="spell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onvengono</w:t>
      </w:r>
      <w:proofErr w:type="spellEnd"/>
      <w:proofErr w:type="gramEnd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he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in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deroga</w:t>
      </w:r>
      <w:proofErr w:type="spellEnd"/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9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qu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nto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ttuito</w:t>
      </w:r>
      <w:proofErr w:type="spellEnd"/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pre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edente</w:t>
      </w:r>
      <w:r w:rsidRPr="002112C7">
        <w:rPr>
          <w:rFonts w:ascii="Calibri" w:hAnsi="Calibri" w:cs="Calibri"/>
          <w:strike/>
          <w:spacing w:val="22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rt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22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r w:rsidRPr="002112C7">
        <w:rPr>
          <w:rFonts w:ascii="Calibri" w:hAnsi="Calibri" w:cs="Calibri"/>
          <w:strike/>
          <w:sz w:val="25"/>
          <w:szCs w:val="25"/>
        </w:rPr>
        <w:t>7</w:t>
      </w:r>
      <w:proofErr w:type="gramStart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he</w:t>
      </w:r>
      <w:proofErr w:type="gram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F97558" w:rsidP="00F97558">
      <w:pPr>
        <w:spacing w:before="248" w:line="225" w:lineRule="exact"/>
        <w:ind w:left="10153"/>
        <w:jc w:val="both"/>
        <w:rPr>
          <w:rFonts w:ascii="Times New Roman" w:hAnsi="Times New Roman" w:cs="Times New Roman"/>
          <w:strike/>
        </w:rPr>
        <w:sectPr w:rsidR="00BC2D08" w:rsidRPr="002112C7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 w:rsidRPr="002112C7">
        <w:rPr>
          <w:rFonts w:ascii="Calibri" w:hAnsi="Calibri" w:cs="Calibri"/>
          <w:strike/>
          <w:spacing w:val="-10"/>
        </w:rPr>
        <w:t>3</w:t>
      </w:r>
      <w:r w:rsidRPr="002112C7">
        <w:rPr>
          <w:rFonts w:ascii="Calibri" w:hAnsi="Calibri" w:cs="Calibri"/>
          <w:strike/>
          <w:spacing w:val="-9"/>
        </w:rPr>
        <w:t>7</w:t>
      </w:r>
      <w:r w:rsidRPr="002112C7">
        <w:rPr>
          <w:rFonts w:ascii="Calibri" w:hAnsi="Calibri" w:cs="Calibri"/>
          <w:strike/>
        </w:rPr>
        <w:t xml:space="preserve">  </w:t>
      </w:r>
      <w:r w:rsidRPr="002112C7">
        <w:rPr>
          <w:strike/>
        </w:rPr>
        <w:br w:type="page"/>
      </w:r>
    </w:p>
    <w:p w:rsidR="00BC2D08" w:rsidRPr="002112C7" w:rsidRDefault="00BC2D08" w:rsidP="00F97558">
      <w:pPr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BC2D08" w:rsidP="00F97558">
      <w:pPr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BC2D08" w:rsidP="00F97558">
      <w:pPr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BC2D08" w:rsidP="00F97558">
      <w:pPr>
        <w:spacing w:after="173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tabs>
          <w:tab w:val="left" w:pos="1636"/>
          <w:tab w:val="left" w:pos="3318"/>
          <w:tab w:val="left" w:pos="4760"/>
          <w:tab w:val="left" w:pos="6067"/>
          <w:tab w:val="left" w:pos="7878"/>
          <w:tab w:val="left" w:pos="8816"/>
        </w:tabs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spellStart"/>
      <w:r w:rsidRPr="002112C7">
        <w:rPr>
          <w:rFonts w:ascii="Calibri" w:hAnsi="Calibri" w:cs="Calibri"/>
          <w:strike/>
          <w:sz w:val="25"/>
          <w:szCs w:val="25"/>
        </w:rPr>
        <w:t>procederà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gramStart"/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riequilibrio</w:t>
      </w:r>
      <w:proofErr w:type="spellEnd"/>
      <w:proofErr w:type="gram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onomi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-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in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nzi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rio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eventu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lmente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  <w:t xml:space="preserve">dovuto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ll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trike/>
          <w:sz w:val="25"/>
          <w:szCs w:val="25"/>
        </w:rPr>
        <w:t>emerg</w:t>
      </w:r>
      <w:r w:rsidRPr="002112C7">
        <w:rPr>
          <w:rFonts w:ascii="Calibri" w:hAnsi="Calibri" w:cs="Calibri"/>
          <w:strike/>
          <w:spacing w:val="22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nza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BC2D08" w:rsidP="00F97558">
      <w:pPr>
        <w:spacing w:after="84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spellStart"/>
      <w:proofErr w:type="gramStart"/>
      <w:r w:rsidRPr="002112C7">
        <w:rPr>
          <w:rFonts w:ascii="Calibri" w:hAnsi="Calibri" w:cs="Calibri"/>
          <w:strike/>
          <w:sz w:val="25"/>
          <w:szCs w:val="25"/>
        </w:rPr>
        <w:t>epidemiologi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ca</w:t>
      </w:r>
      <w:proofErr w:type="spellEnd"/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gram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Covid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 xml:space="preserve">19 nel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trike/>
          <w:sz w:val="25"/>
          <w:szCs w:val="25"/>
        </w:rPr>
        <w:t>so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 xml:space="preserve">in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ui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 xml:space="preserve">il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rametro</w:t>
      </w:r>
      <w:proofErr w:type="spell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denomin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to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T.I.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r w:rsidRPr="002112C7">
        <w:rPr>
          <w:rFonts w:ascii="Calibri" w:hAnsi="Calibri" w:cs="Calibri"/>
          <w:strike/>
          <w:spacing w:val="5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(</w:t>
      </w:r>
      <w:proofErr w:type="spellStart"/>
      <w:proofErr w:type="gramStart"/>
      <w:r w:rsidRPr="002112C7">
        <w:rPr>
          <w:rFonts w:ascii="Calibri" w:hAnsi="Calibri" w:cs="Calibri"/>
          <w:strike/>
          <w:sz w:val="25"/>
          <w:szCs w:val="25"/>
        </w:rPr>
        <w:t>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sso</w:t>
      </w:r>
      <w:proofErr w:type="spellEnd"/>
      <w:proofErr w:type="gram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interno</w:t>
      </w:r>
      <w:proofErr w:type="spellEnd"/>
      <w:r w:rsidRPr="002112C7">
        <w:rPr>
          <w:rFonts w:ascii="Calibri" w:hAnsi="Calibri" w:cs="Calibri"/>
          <w:strike/>
          <w:spacing w:val="36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 xml:space="preserve">di  </w:t>
      </w:r>
    </w:p>
    <w:p w:rsidR="00BC2D08" w:rsidRPr="002112C7" w:rsidRDefault="00BC2D08" w:rsidP="00F97558">
      <w:pPr>
        <w:spacing w:after="85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tabs>
          <w:tab w:val="left" w:pos="1967"/>
          <w:tab w:val="left" w:pos="2387"/>
          <w:tab w:val="left" w:pos="3573"/>
          <w:tab w:val="left" w:pos="4130"/>
          <w:tab w:val="left" w:pos="4970"/>
          <w:tab w:val="left" w:pos="7674"/>
          <w:tab w:val="left" w:pos="8771"/>
          <w:tab w:val="left" w:pos="9386"/>
        </w:tabs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spellStart"/>
      <w:r w:rsidRPr="002112C7">
        <w:rPr>
          <w:rFonts w:ascii="Calibri" w:hAnsi="Calibri" w:cs="Calibri"/>
          <w:strike/>
          <w:sz w:val="25"/>
          <w:szCs w:val="25"/>
        </w:rPr>
        <w:t>rendimento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) </w:t>
      </w:r>
      <w:r w:rsidRPr="002112C7">
        <w:rPr>
          <w:rFonts w:ascii="Calibri" w:hAnsi="Calibri" w:cs="Calibri"/>
          <w:strike/>
          <w:sz w:val="25"/>
          <w:szCs w:val="25"/>
        </w:rPr>
        <w:tab/>
        <w:t xml:space="preserve">di </w:t>
      </w:r>
      <w:r w:rsidRPr="002112C7">
        <w:rPr>
          <w:rFonts w:ascii="Calibri" w:hAnsi="Calibri" w:cs="Calibri"/>
          <w:strike/>
          <w:sz w:val="25"/>
          <w:szCs w:val="25"/>
        </w:rPr>
        <w:tab/>
        <w:t xml:space="preserve">progetto </w:t>
      </w:r>
      <w:r w:rsidRPr="002112C7">
        <w:rPr>
          <w:rFonts w:ascii="Calibri" w:hAnsi="Calibri" w:cs="Calibri"/>
          <w:strike/>
          <w:sz w:val="25"/>
          <w:szCs w:val="25"/>
        </w:rPr>
        <w:tab/>
        <w:t xml:space="preserve">nel </w:t>
      </w:r>
      <w:r w:rsidRPr="002112C7">
        <w:rPr>
          <w:rFonts w:ascii="Calibri" w:hAnsi="Calibri" w:cs="Calibri"/>
          <w:strike/>
          <w:sz w:val="25"/>
          <w:szCs w:val="25"/>
        </w:rPr>
        <w:tab/>
        <w:t>Pi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no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onomi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-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Fin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nzi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rio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lleg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to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lla </w:t>
      </w:r>
      <w:r w:rsidRPr="002112C7">
        <w:rPr>
          <w:rFonts w:ascii="Calibri" w:hAnsi="Calibri" w:cs="Calibri"/>
          <w:strike/>
          <w:sz w:val="25"/>
          <w:szCs w:val="25"/>
        </w:rPr>
        <w:tab/>
        <w:t>present</w:t>
      </w:r>
      <w:r w:rsidRPr="002112C7">
        <w:rPr>
          <w:rFonts w:ascii="Calibri" w:hAnsi="Calibri" w:cs="Calibri"/>
          <w:strike/>
          <w:spacing w:val="22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BC2D08" w:rsidP="00F97558">
      <w:pPr>
        <w:spacing w:after="85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gramStart"/>
      <w:r w:rsidRPr="002112C7">
        <w:rPr>
          <w:rFonts w:ascii="Calibri" w:hAnsi="Calibri" w:cs="Calibri"/>
          <w:strike/>
          <w:sz w:val="25"/>
          <w:szCs w:val="25"/>
        </w:rPr>
        <w:t>Convenzione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subis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ca</w:t>
      </w:r>
      <w:proofErr w:type="spellEnd"/>
      <w:proofErr w:type="gram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un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v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zione</w:t>
      </w:r>
      <w:proofErr w:type="spellEnd"/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superiore</w:t>
      </w:r>
      <w:proofErr w:type="spellEnd"/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15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%</w:t>
      </w:r>
      <w:r w:rsidRPr="002112C7">
        <w:rPr>
          <w:rFonts w:ascii="Calibri" w:hAnsi="Calibri" w:cs="Calibri"/>
          <w:strike/>
          <w:spacing w:val="35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(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quindi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i</w:t>
      </w:r>
      <w:proofErr w:type="spellEnd"/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per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ento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>)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rispetto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 xml:space="preserve">suo  </w:t>
      </w:r>
    </w:p>
    <w:p w:rsidR="00BC2D08" w:rsidRPr="002112C7" w:rsidRDefault="00BC2D08" w:rsidP="00F97558">
      <w:pPr>
        <w:spacing w:after="84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spellStart"/>
      <w:r w:rsidRPr="002112C7">
        <w:rPr>
          <w:rFonts w:ascii="Calibri" w:hAnsi="Calibri" w:cs="Calibri"/>
          <w:strike/>
          <w:sz w:val="25"/>
          <w:szCs w:val="25"/>
        </w:rPr>
        <w:t>v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lore</w:t>
      </w:r>
      <w:proofErr w:type="spellEnd"/>
      <w:r w:rsidRPr="002112C7">
        <w:rPr>
          <w:rFonts w:ascii="Calibri" w:hAnsi="Calibri" w:cs="Calibri"/>
          <w:strike/>
          <w:spacing w:val="34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inizi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le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.</w:t>
      </w:r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BC2D08" w:rsidP="00F97558">
      <w:pPr>
        <w:spacing w:after="120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94" w:lineRule="exact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z w:val="25"/>
          <w:szCs w:val="25"/>
        </w:rPr>
        <w:t>3.</w:t>
      </w:r>
      <w:r w:rsidRPr="002112C7">
        <w:rPr>
          <w:rFonts w:ascii="Arial" w:hAnsi="Arial" w:cs="Arial"/>
          <w:strike/>
          <w:spacing w:val="5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 xml:space="preserve">Si </w:t>
      </w:r>
      <w:proofErr w:type="spellStart"/>
      <w:proofErr w:type="gram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onviene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5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ltresì</w:t>
      </w:r>
      <w:proofErr w:type="gramEnd"/>
      <w:r w:rsidRPr="002112C7">
        <w:rPr>
          <w:rFonts w:ascii="Calibri" w:hAnsi="Calibri" w:cs="Calibri"/>
          <w:strike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he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nel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trike/>
          <w:sz w:val="25"/>
          <w:szCs w:val="25"/>
        </w:rPr>
        <w:t>so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 xml:space="preserve">in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ui</w:t>
      </w:r>
      <w:r w:rsidRPr="002112C7">
        <w:rPr>
          <w:rFonts w:ascii="Calibri" w:hAnsi="Calibri" w:cs="Calibri"/>
          <w:strike/>
          <w:spacing w:val="39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trike/>
          <w:sz w:val="25"/>
          <w:szCs w:val="25"/>
        </w:rPr>
        <w:t>emergenza</w:t>
      </w:r>
      <w:proofErr w:type="spell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epidemiologi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ca</w:t>
      </w:r>
      <w:proofErr w:type="spellEnd"/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Covid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 xml:space="preserve">19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determini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F97558" w:rsidP="00F97558">
      <w:pPr>
        <w:spacing w:before="360" w:line="255" w:lineRule="exact"/>
        <w:ind w:left="280" w:right="648"/>
        <w:jc w:val="both"/>
        <w:rPr>
          <w:rFonts w:ascii="Times New Roman" w:hAnsi="Times New Roman" w:cs="Times New Roman"/>
          <w:strike/>
        </w:rPr>
      </w:pPr>
      <w:proofErr w:type="spellStart"/>
      <w:proofErr w:type="gram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hiusure</w:t>
      </w:r>
      <w:proofErr w:type="spellEnd"/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tempor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nee</w:t>
      </w:r>
      <w:proofErr w:type="spellEnd"/>
      <w:proofErr w:type="gramEnd"/>
      <w:r w:rsidRPr="002112C7">
        <w:rPr>
          <w:rFonts w:ascii="Calibri" w:hAnsi="Calibri" w:cs="Calibri"/>
          <w:strike/>
          <w:spacing w:val="25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dell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trike/>
          <w:sz w:val="25"/>
          <w:szCs w:val="25"/>
        </w:rPr>
        <w:t>intero</w:t>
      </w:r>
      <w:r w:rsidRPr="002112C7">
        <w:rPr>
          <w:rFonts w:ascii="Calibri" w:hAnsi="Calibri" w:cs="Calibri"/>
          <w:strike/>
          <w:spacing w:val="24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Centro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Sportivo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e/o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rzi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li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25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il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riequilibrio</w:t>
      </w:r>
      <w:proofErr w:type="spellEnd"/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ono</w:t>
      </w:r>
      <w:r w:rsidRPr="002112C7">
        <w:rPr>
          <w:rFonts w:ascii="Calibri" w:hAnsi="Calibri" w:cs="Calibri"/>
          <w:strike/>
          <w:spacing w:val="22"/>
          <w:sz w:val="25"/>
          <w:szCs w:val="25"/>
        </w:rPr>
        <w:t>m</w:t>
      </w:r>
      <w:r w:rsidRPr="002112C7">
        <w:rPr>
          <w:rFonts w:ascii="Calibri" w:hAnsi="Calibri" w:cs="Calibri"/>
          <w:strike/>
          <w:sz w:val="25"/>
          <w:szCs w:val="25"/>
        </w:rPr>
        <w:t>ico-</w:t>
      </w:r>
      <w:r w:rsidRPr="002112C7">
        <w:rPr>
          <w:rFonts w:ascii="Times New Roman" w:hAnsi="Times New Roman" w:cs="Times New Roman"/>
          <w:strike/>
          <w:sz w:val="25"/>
          <w:szCs w:val="25"/>
        </w:rPr>
        <w:t xml:space="preserve"> </w:t>
      </w:r>
    </w:p>
    <w:p w:rsidR="00BC2D08" w:rsidRPr="002112C7" w:rsidRDefault="00BC2D08" w:rsidP="00F97558">
      <w:pPr>
        <w:spacing w:after="85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spellStart"/>
      <w:proofErr w:type="gramStart"/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in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nziario</w:t>
      </w:r>
      <w:proofErr w:type="spell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à</w:t>
      </w:r>
      <w:proofErr w:type="spellEnd"/>
      <w:proofErr w:type="gram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perseguito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priorit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mente</w:t>
      </w:r>
      <w:proofErr w:type="spellEnd"/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medi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nte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:  </w:t>
      </w:r>
    </w:p>
    <w:p w:rsidR="00BC2D08" w:rsidRPr="002112C7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z w:val="25"/>
          <w:szCs w:val="25"/>
        </w:rPr>
        <w:t>a.</w:t>
      </w:r>
      <w:r w:rsidRPr="002112C7">
        <w:rPr>
          <w:rFonts w:ascii="Arial" w:hAnsi="Arial" w:cs="Arial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 xml:space="preserve"> 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op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rtur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 p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 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Con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fa</w:t>
      </w:r>
      <w:r w:rsidRPr="002112C7">
        <w:rPr>
          <w:rFonts w:ascii="Calibri" w:hAnsi="Calibri" w:cs="Calibri"/>
          <w:strike/>
          <w:sz w:val="25"/>
          <w:szCs w:val="25"/>
        </w:rPr>
        <w:t>vor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 Con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ssion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rio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i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 xml:space="preserve">soli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 xml:space="preserve">osti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op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tivi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F97558" w:rsidP="00F97558">
      <w:pPr>
        <w:spacing w:before="360" w:line="255" w:lineRule="exact"/>
        <w:ind w:left="310" w:right="607"/>
        <w:jc w:val="both"/>
        <w:rPr>
          <w:rFonts w:ascii="Times New Roman" w:hAnsi="Times New Roman" w:cs="Times New Roman"/>
          <w:strike/>
        </w:rPr>
      </w:pPr>
      <w:proofErr w:type="spellStart"/>
      <w:proofErr w:type="gramStart"/>
      <w:r w:rsidRPr="002112C7">
        <w:rPr>
          <w:rFonts w:ascii="Calibri" w:hAnsi="Calibri" w:cs="Calibri"/>
          <w:strike/>
          <w:spacing w:val="-3"/>
          <w:sz w:val="25"/>
          <w:szCs w:val="25"/>
        </w:rPr>
        <w:t>aff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nti</w:t>
      </w:r>
      <w:proofErr w:type="spellEnd"/>
      <w:r w:rsidRPr="002112C7">
        <w:rPr>
          <w:rFonts w:ascii="Calibri" w:hAnsi="Calibri" w:cs="Calibri"/>
          <w:strike/>
          <w:spacing w:val="25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ll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gramEnd"/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porzioni</w:t>
      </w:r>
      <w:proofErr w:type="spellEnd"/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ntro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Sportivo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ogg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tto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di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hiusur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v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ndosi</w:t>
      </w:r>
      <w:proofErr w:type="spellEnd"/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prin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ip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lm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BC2D08" w:rsidP="00F97558">
      <w:pPr>
        <w:spacing w:after="85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strike/>
        </w:rPr>
      </w:pPr>
      <w:proofErr w:type="spellStart"/>
      <w:r w:rsidRPr="002112C7">
        <w:rPr>
          <w:rFonts w:ascii="Calibri" w:hAnsi="Calibri" w:cs="Calibri"/>
          <w:strike/>
          <w:sz w:val="25"/>
          <w:szCs w:val="25"/>
        </w:rPr>
        <w:t>rigu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rdo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 qu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lli di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guito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indi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trike/>
          <w:sz w:val="25"/>
          <w:szCs w:val="25"/>
        </w:rPr>
        <w:t xml:space="preserve">ti:  </w:t>
      </w:r>
    </w:p>
    <w:p w:rsidR="00BC2D08" w:rsidRPr="002112C7" w:rsidRDefault="00F97558" w:rsidP="00F97558">
      <w:pPr>
        <w:tabs>
          <w:tab w:val="left" w:pos="1727"/>
        </w:tabs>
        <w:spacing w:before="320" w:line="294" w:lineRule="exact"/>
        <w:ind w:left="1231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pacing w:val="-5"/>
          <w:sz w:val="25"/>
          <w:szCs w:val="25"/>
        </w:rPr>
        <w:t>I</w:t>
      </w:r>
      <w:r w:rsidRPr="002112C7">
        <w:rPr>
          <w:rFonts w:ascii="Calibri" w:hAnsi="Calibri" w:cs="Calibri"/>
          <w:strike/>
          <w:sz w:val="25"/>
          <w:szCs w:val="25"/>
        </w:rPr>
        <w:t>.</w:t>
      </w:r>
      <w:r w:rsidRPr="002112C7">
        <w:rPr>
          <w:rFonts w:ascii="Arial" w:hAnsi="Arial" w:cs="Arial"/>
          <w:strike/>
          <w:sz w:val="25"/>
          <w:szCs w:val="25"/>
        </w:rPr>
        <w:t xml:space="preserve"> </w:t>
      </w:r>
      <w:r w:rsidRPr="002112C7">
        <w:rPr>
          <w:rFonts w:ascii="Arial" w:hAnsi="Arial" w:cs="Arial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trike/>
          <w:sz w:val="25"/>
          <w:szCs w:val="25"/>
        </w:rPr>
        <w:t>non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 xml:space="preserve">di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ssion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fa</w:t>
      </w:r>
      <w:r w:rsidRPr="002112C7">
        <w:rPr>
          <w:rFonts w:ascii="Calibri" w:hAnsi="Calibri" w:cs="Calibri"/>
          <w:strike/>
          <w:sz w:val="25"/>
          <w:szCs w:val="25"/>
        </w:rPr>
        <w:t>vor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l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Con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;  </w:t>
      </w:r>
    </w:p>
    <w:p w:rsidR="00BC2D08" w:rsidRPr="002112C7" w:rsidRDefault="00F97558" w:rsidP="00F97558">
      <w:pPr>
        <w:tabs>
          <w:tab w:val="left" w:pos="1727"/>
        </w:tabs>
        <w:spacing w:before="320" w:line="294" w:lineRule="exact"/>
        <w:ind w:left="1171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pacing w:val="-5"/>
          <w:sz w:val="25"/>
          <w:szCs w:val="25"/>
        </w:rPr>
        <w:t>II</w:t>
      </w:r>
      <w:r w:rsidRPr="002112C7">
        <w:rPr>
          <w:rFonts w:ascii="Calibri" w:hAnsi="Calibri" w:cs="Calibri"/>
          <w:strike/>
          <w:sz w:val="25"/>
          <w:szCs w:val="25"/>
        </w:rPr>
        <w:t>.</w:t>
      </w:r>
      <w:r w:rsidRPr="002112C7">
        <w:rPr>
          <w:rFonts w:ascii="Arial" w:hAnsi="Arial" w:cs="Arial"/>
          <w:strike/>
          <w:sz w:val="25"/>
          <w:szCs w:val="25"/>
        </w:rPr>
        <w:t xml:space="preserve"> </w:t>
      </w:r>
      <w:r w:rsidRPr="002112C7">
        <w:rPr>
          <w:rFonts w:ascii="Arial" w:hAnsi="Arial" w:cs="Arial"/>
          <w:strike/>
          <w:sz w:val="25"/>
          <w:szCs w:val="25"/>
        </w:rPr>
        <w:tab/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 xml:space="preserve">osti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issi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ll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 ut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nz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rg</w:t>
      </w:r>
      <w:r w:rsidRPr="002112C7">
        <w:rPr>
          <w:rFonts w:ascii="Calibri" w:hAnsi="Calibri" w:cs="Calibri"/>
          <w:strike/>
          <w:spacing w:val="-8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ti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;  </w:t>
      </w:r>
    </w:p>
    <w:p w:rsidR="00BC2D08" w:rsidRPr="002112C7" w:rsidRDefault="00F97558" w:rsidP="00F97558">
      <w:pPr>
        <w:tabs>
          <w:tab w:val="left" w:pos="1647"/>
          <w:tab w:val="left" w:pos="2366"/>
          <w:tab w:val="left" w:pos="3429"/>
          <w:tab w:val="left" w:pos="4179"/>
          <w:tab w:val="left" w:pos="5138"/>
          <w:tab w:val="left" w:pos="6622"/>
          <w:tab w:val="left" w:pos="7237"/>
          <w:tab w:val="left" w:pos="8871"/>
          <w:tab w:val="left" w:pos="10085"/>
        </w:tabs>
        <w:spacing w:before="320" w:line="294" w:lineRule="exact"/>
        <w:ind w:left="1031" w:right="595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pacing w:val="-5"/>
          <w:sz w:val="25"/>
          <w:szCs w:val="25"/>
        </w:rPr>
        <w:t>III</w:t>
      </w:r>
      <w:r w:rsidRPr="002112C7">
        <w:rPr>
          <w:rFonts w:ascii="Calibri" w:hAnsi="Calibri" w:cs="Calibri"/>
          <w:strike/>
          <w:sz w:val="25"/>
          <w:szCs w:val="25"/>
        </w:rPr>
        <w:t>.</w:t>
      </w:r>
      <w:r w:rsidRPr="002112C7">
        <w:rPr>
          <w:rFonts w:ascii="Arial" w:hAnsi="Arial" w:cs="Arial"/>
          <w:strike/>
          <w:sz w:val="25"/>
          <w:szCs w:val="25"/>
        </w:rPr>
        <w:t xml:space="preserve"> </w:t>
      </w:r>
      <w:r w:rsidRPr="002112C7">
        <w:rPr>
          <w:rFonts w:ascii="Arial" w:hAnsi="Arial" w:cs="Arial"/>
          <w:strike/>
          <w:sz w:val="25"/>
          <w:szCs w:val="25"/>
        </w:rPr>
        <w:tab/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 xml:space="preserve">osti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v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bili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ll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  <w:t>ut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nz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rg</w:t>
      </w:r>
      <w:r w:rsidRPr="002112C7">
        <w:rPr>
          <w:rFonts w:ascii="Calibri" w:hAnsi="Calibri" w:cs="Calibri"/>
          <w:strike/>
          <w:spacing w:val="-8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ti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ov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str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tt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m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n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ss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l  </w:t>
      </w:r>
    </w:p>
    <w:p w:rsidR="00BC2D08" w:rsidRPr="002112C7" w:rsidRDefault="00F97558" w:rsidP="00F97558">
      <w:pPr>
        <w:spacing w:before="360" w:line="255" w:lineRule="exact"/>
        <w:ind w:left="1727"/>
        <w:jc w:val="both"/>
        <w:rPr>
          <w:rFonts w:ascii="Times New Roman" w:hAnsi="Times New Roman" w:cs="Times New Roman"/>
          <w:strike/>
        </w:rPr>
      </w:pPr>
      <w:proofErr w:type="spellStart"/>
      <w:r w:rsidRPr="002112C7">
        <w:rPr>
          <w:rFonts w:ascii="Calibri" w:hAnsi="Calibri" w:cs="Calibri"/>
          <w:strike/>
          <w:sz w:val="25"/>
          <w:szCs w:val="25"/>
        </w:rPr>
        <w:t>m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nim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gli </w:t>
      </w:r>
      <w:proofErr w:type="spellStart"/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di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tivi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impi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nti 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nologi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i</w:t>
      </w:r>
      <w:r w:rsidRPr="002112C7">
        <w:rPr>
          <w:rFonts w:ascii="Calibri" w:hAnsi="Calibri" w:cs="Calibri"/>
          <w:strike/>
          <w:spacing w:val="23"/>
          <w:sz w:val="25"/>
          <w:szCs w:val="25"/>
        </w:rPr>
        <w:t>;</w:t>
      </w:r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F97558" w:rsidP="00F97558">
      <w:pPr>
        <w:tabs>
          <w:tab w:val="left" w:pos="1647"/>
        </w:tabs>
        <w:spacing w:before="320" w:line="294" w:lineRule="exact"/>
        <w:ind w:left="1001" w:right="583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pacing w:val="-5"/>
          <w:sz w:val="25"/>
          <w:szCs w:val="25"/>
        </w:rPr>
        <w:t>I</w:t>
      </w:r>
      <w:r w:rsidRPr="002112C7">
        <w:rPr>
          <w:rFonts w:ascii="Calibri" w:hAnsi="Calibri" w:cs="Calibri"/>
          <w:strike/>
          <w:sz w:val="25"/>
          <w:szCs w:val="25"/>
        </w:rPr>
        <w:t>V.</w:t>
      </w:r>
      <w:r w:rsidRPr="002112C7">
        <w:rPr>
          <w:rFonts w:ascii="Arial" w:hAnsi="Arial" w:cs="Arial"/>
          <w:strike/>
          <w:sz w:val="25"/>
          <w:szCs w:val="25"/>
        </w:rPr>
        <w:t xml:space="preserve"> </w:t>
      </w:r>
      <w:r w:rsidRPr="002112C7">
        <w:rPr>
          <w:rFonts w:ascii="Arial" w:hAnsi="Arial" w:cs="Arial"/>
          <w:strike/>
          <w:sz w:val="25"/>
          <w:szCs w:val="25"/>
        </w:rPr>
        <w:tab/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osti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i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prodotti</w:t>
      </w:r>
      <w:proofErr w:type="spellEnd"/>
      <w:r w:rsidRPr="002112C7">
        <w:rPr>
          <w:rFonts w:ascii="Calibri" w:hAnsi="Calibri" w:cs="Calibri"/>
          <w:strike/>
          <w:spacing w:val="38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onsum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bili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ivi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ompr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ut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nz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idri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ov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str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tt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m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F97558" w:rsidP="00F97558">
      <w:pPr>
        <w:spacing w:before="360" w:line="255" w:lineRule="exact"/>
        <w:ind w:left="1647" w:right="1915"/>
        <w:jc w:val="both"/>
        <w:rPr>
          <w:rFonts w:ascii="Times New Roman" w:hAnsi="Times New Roman" w:cs="Times New Roman"/>
          <w:strike/>
        </w:rPr>
      </w:pPr>
      <w:proofErr w:type="spellStart"/>
      <w:r w:rsidRPr="002112C7">
        <w:rPr>
          <w:rFonts w:ascii="Calibri" w:hAnsi="Calibri" w:cs="Calibri"/>
          <w:strike/>
          <w:sz w:val="25"/>
          <w:szCs w:val="25"/>
        </w:rPr>
        <w:t>n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ss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ri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l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m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nim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gli </w:t>
      </w:r>
      <w:proofErr w:type="spellStart"/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di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tivi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impi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nti 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nologi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i</w:t>
      </w:r>
      <w:r w:rsidRPr="002112C7">
        <w:rPr>
          <w:rFonts w:ascii="Calibri" w:hAnsi="Calibri" w:cs="Calibri"/>
          <w:strike/>
          <w:spacing w:val="26"/>
          <w:sz w:val="25"/>
          <w:szCs w:val="25"/>
        </w:rPr>
        <w:t>;</w:t>
      </w:r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F97558" w:rsidP="00F97558">
      <w:pPr>
        <w:tabs>
          <w:tab w:val="left" w:pos="1727"/>
        </w:tabs>
        <w:spacing w:before="320" w:line="294" w:lineRule="exact"/>
        <w:ind w:left="1156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z w:val="25"/>
          <w:szCs w:val="25"/>
        </w:rPr>
        <w:t>V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.</w:t>
      </w:r>
      <w:r w:rsidRPr="002112C7">
        <w:rPr>
          <w:rFonts w:ascii="Arial" w:hAnsi="Arial" w:cs="Arial"/>
          <w:strike/>
          <w:sz w:val="25"/>
          <w:szCs w:val="25"/>
        </w:rPr>
        <w:t xml:space="preserve"> </w:t>
      </w:r>
      <w:r w:rsidRPr="002112C7">
        <w:rPr>
          <w:rFonts w:ascii="Arial" w:hAnsi="Arial" w:cs="Arial"/>
          <w:strike/>
          <w:sz w:val="25"/>
          <w:szCs w:val="25"/>
        </w:rPr>
        <w:tab/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 xml:space="preserve">osti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m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nut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ntivi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ind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rogabili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;  </w:t>
      </w:r>
    </w:p>
    <w:p w:rsidR="00BC2D08" w:rsidRPr="002112C7" w:rsidRDefault="00F97558" w:rsidP="00F97558">
      <w:pPr>
        <w:tabs>
          <w:tab w:val="left" w:pos="1727"/>
        </w:tabs>
        <w:spacing w:before="320" w:line="294" w:lineRule="exact"/>
        <w:ind w:left="1081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z w:val="25"/>
          <w:szCs w:val="25"/>
        </w:rPr>
        <w:t>V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I</w:t>
      </w:r>
      <w:r w:rsidRPr="002112C7">
        <w:rPr>
          <w:rFonts w:ascii="Calibri" w:hAnsi="Calibri" w:cs="Calibri"/>
          <w:strike/>
          <w:sz w:val="25"/>
          <w:szCs w:val="25"/>
        </w:rPr>
        <w:t>.</w:t>
      </w:r>
      <w:r w:rsidRPr="002112C7">
        <w:rPr>
          <w:rFonts w:ascii="Arial" w:hAnsi="Arial" w:cs="Arial"/>
          <w:strike/>
          <w:sz w:val="25"/>
          <w:szCs w:val="25"/>
        </w:rPr>
        <w:t xml:space="preserve"> </w:t>
      </w:r>
      <w:r w:rsidRPr="002112C7">
        <w:rPr>
          <w:rFonts w:ascii="Arial" w:hAnsi="Arial" w:cs="Arial"/>
          <w:strike/>
          <w:sz w:val="25"/>
          <w:szCs w:val="25"/>
        </w:rPr>
        <w:tab/>
      </w:r>
      <w:r w:rsidRPr="002112C7">
        <w:rPr>
          <w:rFonts w:ascii="Calibri" w:hAnsi="Calibri" w:cs="Calibri"/>
          <w:strike/>
          <w:sz w:val="25"/>
          <w:szCs w:val="25"/>
        </w:rPr>
        <w:t>sp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ssi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ur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tiv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;  </w:t>
      </w:r>
    </w:p>
    <w:p w:rsidR="00BC2D08" w:rsidRPr="002112C7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z w:val="25"/>
          <w:szCs w:val="25"/>
        </w:rPr>
        <w:t>b.</w:t>
      </w:r>
      <w:r w:rsidRPr="002112C7">
        <w:rPr>
          <w:rFonts w:ascii="Arial" w:hAnsi="Arial" w:cs="Arial"/>
          <w:strike/>
          <w:spacing w:val="-11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proroga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dur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Con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ssion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p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un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riodo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ri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qu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21"/>
          <w:sz w:val="25"/>
          <w:szCs w:val="25"/>
        </w:rPr>
        <w:t>l</w:t>
      </w:r>
      <w:r w:rsidRPr="002112C7">
        <w:rPr>
          <w:rFonts w:ascii="Calibri" w:hAnsi="Calibri" w:cs="Calibri"/>
          <w:strike/>
          <w:sz w:val="25"/>
          <w:szCs w:val="25"/>
        </w:rPr>
        <w:t>o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hiusur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ov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F97558" w:rsidP="00F97558">
      <w:pPr>
        <w:spacing w:before="360" w:line="255" w:lineRule="exact"/>
        <w:ind w:left="310" w:right="607"/>
        <w:jc w:val="both"/>
        <w:rPr>
          <w:rFonts w:ascii="Times New Roman" w:hAnsi="Times New Roman" w:cs="Times New Roman"/>
          <w:strike/>
        </w:rPr>
      </w:pP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hiusur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proofErr w:type="spellStart"/>
      <w:proofErr w:type="gramStart"/>
      <w:r w:rsidRPr="002112C7">
        <w:rPr>
          <w:rFonts w:ascii="Calibri" w:hAnsi="Calibri" w:cs="Calibri"/>
          <w:strike/>
          <w:sz w:val="25"/>
          <w:szCs w:val="25"/>
        </w:rPr>
        <w:t>int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ssi</w:t>
      </w:r>
      <w:proofErr w:type="spell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trike/>
          <w:sz w:val="25"/>
          <w:szCs w:val="25"/>
        </w:rPr>
        <w:t>int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ro</w:t>
      </w:r>
      <w:proofErr w:type="spellEnd"/>
      <w:proofErr w:type="gram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ntro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Sportivo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si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limit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un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riodo</w:t>
      </w:r>
      <w:proofErr w:type="spell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non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sup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rior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 xml:space="preserve">30  </w:t>
      </w:r>
    </w:p>
    <w:p w:rsidR="00BC2D08" w:rsidRPr="002112C7" w:rsidRDefault="00BC2D08" w:rsidP="00F97558">
      <w:pPr>
        <w:spacing w:after="85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pacing w:val="-3"/>
          <w:sz w:val="25"/>
          <w:szCs w:val="25"/>
        </w:rPr>
        <w:t>(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tr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trike/>
          <w:spacing w:val="-3"/>
          <w:sz w:val="25"/>
          <w:szCs w:val="25"/>
        </w:rPr>
        <w:t>)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giorni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p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r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nno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sol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BC2D08" w:rsidP="00F97558">
      <w:pPr>
        <w:spacing w:after="120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94" w:lineRule="exact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z w:val="25"/>
          <w:szCs w:val="25"/>
        </w:rPr>
        <w:t>4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.</w:t>
      </w:r>
      <w:r w:rsidRPr="002112C7">
        <w:rPr>
          <w:rFonts w:ascii="Arial" w:hAnsi="Arial" w:cs="Arial"/>
          <w:strike/>
          <w:spacing w:val="12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pacing w:val="-4"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rm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-13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fac</w:t>
      </w:r>
      <w:r w:rsidRPr="002112C7">
        <w:rPr>
          <w:rFonts w:ascii="Calibri" w:hAnsi="Calibri" w:cs="Calibri"/>
          <w:strike/>
          <w:sz w:val="25"/>
          <w:szCs w:val="25"/>
        </w:rPr>
        <w:t>olt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à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ll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rti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om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vist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ll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rt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r w:rsidRPr="002112C7">
        <w:rPr>
          <w:rFonts w:ascii="Calibri" w:hAnsi="Calibri" w:cs="Calibri"/>
          <w:strike/>
          <w:sz w:val="25"/>
          <w:szCs w:val="25"/>
        </w:rPr>
        <w:t xml:space="preserve"> 216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-13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r w:rsidRPr="002112C7">
        <w:rPr>
          <w:rFonts w:ascii="Calibri" w:hAnsi="Calibri" w:cs="Calibri"/>
          <w:strike/>
          <w:sz w:val="25"/>
          <w:szCs w:val="25"/>
        </w:rPr>
        <w:t xml:space="preserve"> 2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r w:rsidRPr="002112C7">
        <w:rPr>
          <w:rFonts w:ascii="Calibri" w:hAnsi="Calibri" w:cs="Calibri"/>
          <w:strike/>
          <w:sz w:val="25"/>
          <w:szCs w:val="25"/>
        </w:rPr>
        <w:t xml:space="preserve"> n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r w:rsidRPr="002112C7">
        <w:rPr>
          <w:rFonts w:ascii="Calibri" w:hAnsi="Calibri" w:cs="Calibri"/>
          <w:strike/>
          <w:sz w:val="25"/>
          <w:szCs w:val="25"/>
        </w:rPr>
        <w:t xml:space="preserve"> 34/2020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-28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onv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rtito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 xml:space="preserve">on  </w:t>
      </w:r>
    </w:p>
    <w:p w:rsidR="00BC2D08" w:rsidRPr="002112C7" w:rsidRDefault="00F97558" w:rsidP="00F97558">
      <w:pPr>
        <w:spacing w:before="68" w:line="225" w:lineRule="exact"/>
        <w:ind w:left="10153"/>
        <w:jc w:val="both"/>
        <w:rPr>
          <w:rFonts w:ascii="Times New Roman" w:hAnsi="Times New Roman" w:cs="Times New Roman"/>
          <w:strike/>
        </w:rPr>
        <w:sectPr w:rsidR="00BC2D08" w:rsidRPr="002112C7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 w:rsidRPr="002112C7">
        <w:rPr>
          <w:rFonts w:ascii="Calibri" w:hAnsi="Calibri" w:cs="Calibri"/>
          <w:strike/>
          <w:spacing w:val="-10"/>
        </w:rPr>
        <w:t>3</w:t>
      </w:r>
      <w:r w:rsidRPr="002112C7">
        <w:rPr>
          <w:rFonts w:ascii="Calibri" w:hAnsi="Calibri" w:cs="Calibri"/>
          <w:strike/>
          <w:spacing w:val="-9"/>
        </w:rPr>
        <w:t>8</w:t>
      </w:r>
      <w:r w:rsidRPr="002112C7">
        <w:rPr>
          <w:rFonts w:ascii="Calibri" w:hAnsi="Calibri" w:cs="Calibri"/>
          <w:strike/>
        </w:rPr>
        <w:t xml:space="preserve">  </w:t>
      </w:r>
      <w:r w:rsidRPr="002112C7">
        <w:rPr>
          <w:strike/>
        </w:rPr>
        <w:br w:type="page"/>
      </w:r>
    </w:p>
    <w:p w:rsidR="00BC2D08" w:rsidRPr="002112C7" w:rsidRDefault="00BC2D08" w:rsidP="00F97558">
      <w:pPr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BC2D08" w:rsidP="00F97558">
      <w:pPr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BC2D08" w:rsidP="00F97558">
      <w:pPr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BC2D08" w:rsidP="00F97558">
      <w:pPr>
        <w:spacing w:after="173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pacing w:val="-3"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gg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n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r w:rsidRPr="002112C7">
        <w:rPr>
          <w:rFonts w:ascii="Calibri" w:hAnsi="Calibri" w:cs="Calibri"/>
          <w:strike/>
          <w:sz w:val="25"/>
          <w:szCs w:val="25"/>
        </w:rPr>
        <w:t xml:space="preserve"> 77/2020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-13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non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h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é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ll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rt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165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r w:rsidRPr="002112C7">
        <w:rPr>
          <w:rFonts w:ascii="Calibri" w:hAnsi="Calibri" w:cs="Calibri"/>
          <w:strike/>
          <w:sz w:val="25"/>
          <w:szCs w:val="25"/>
        </w:rPr>
        <w:t xml:space="preserve"> 6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z w:val="25"/>
          <w:szCs w:val="25"/>
        </w:rPr>
        <w:t xml:space="preserve"> 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Codi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 xml:space="preserve">di </w:t>
      </w:r>
      <w:proofErr w:type="spellStart"/>
      <w:proofErr w:type="gramStart"/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proofErr w:type="gram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ontr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tto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ov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non si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BC2D08" w:rsidP="00F97558">
      <w:pPr>
        <w:spacing w:after="84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tabs>
          <w:tab w:val="left" w:pos="8572"/>
        </w:tabs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spellStart"/>
      <w:proofErr w:type="gramStart"/>
      <w:r w:rsidRPr="002112C7">
        <w:rPr>
          <w:rFonts w:ascii="Calibri" w:hAnsi="Calibri" w:cs="Calibri"/>
          <w:strike/>
          <w:sz w:val="25"/>
          <w:szCs w:val="25"/>
        </w:rPr>
        <w:t>possibil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rid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rmin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proofErr w:type="gramEnd"/>
      <w:r w:rsidRPr="002112C7">
        <w:rPr>
          <w:rFonts w:ascii="Calibri" w:hAnsi="Calibri" w:cs="Calibri"/>
          <w:strike/>
          <w:spacing w:val="25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ondizioni</w:t>
      </w:r>
      <w:proofErr w:type="spellEnd"/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di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quilibrio</w:t>
      </w:r>
      <w:proofErr w:type="spellEnd"/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onomi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20"/>
          <w:sz w:val="25"/>
          <w:szCs w:val="25"/>
        </w:rPr>
        <w:t>o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-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in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nzi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rio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ab/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</w:t>
      </w:r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18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mod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lità  </w:t>
      </w:r>
    </w:p>
    <w:p w:rsidR="00BC2D08" w:rsidRPr="002112C7" w:rsidRDefault="00BC2D08" w:rsidP="00F97558">
      <w:pPr>
        <w:spacing w:after="85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z w:val="25"/>
          <w:szCs w:val="25"/>
        </w:rPr>
        <w:t>indi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trike/>
          <w:sz w:val="25"/>
          <w:szCs w:val="25"/>
        </w:rPr>
        <w:t>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l </w:t>
      </w:r>
      <w:proofErr w:type="gramStart"/>
      <w:r w:rsidRPr="002112C7">
        <w:rPr>
          <w:rFonts w:ascii="Calibri" w:hAnsi="Calibri" w:cs="Calibri"/>
          <w:strike/>
          <w:sz w:val="25"/>
          <w:szCs w:val="25"/>
        </w:rPr>
        <w:t>pr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6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rt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proofErr w:type="gramEnd"/>
      <w:r w:rsidRPr="002112C7">
        <w:rPr>
          <w:rFonts w:ascii="Calibri" w:hAnsi="Calibri" w:cs="Calibri"/>
          <w:strike/>
          <w:sz w:val="25"/>
          <w:szCs w:val="25"/>
        </w:rPr>
        <w:t xml:space="preserve"> 22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-</w:t>
      </w:r>
      <w:r w:rsidRPr="002112C7">
        <w:rPr>
          <w:rFonts w:ascii="Calibri" w:hAnsi="Calibri" w:cs="Calibri"/>
          <w:strike/>
          <w:sz w:val="25"/>
          <w:szCs w:val="25"/>
        </w:rPr>
        <w:t>bis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.</w:t>
      </w:r>
      <w:r w:rsidRPr="002112C7">
        <w:rPr>
          <w:rFonts w:ascii="Calibri" w:hAnsi="Calibri" w:cs="Calibri"/>
          <w:strike/>
          <w:sz w:val="25"/>
          <w:szCs w:val="25"/>
        </w:rPr>
        <w:t>3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z w:val="25"/>
          <w:szCs w:val="25"/>
        </w:rPr>
        <w:t xml:space="preserve"> s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lvo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div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rso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acc</w:t>
      </w:r>
      <w:r w:rsidRPr="002112C7">
        <w:rPr>
          <w:rFonts w:ascii="Calibri" w:hAnsi="Calibri" w:cs="Calibri"/>
          <w:strike/>
          <w:sz w:val="25"/>
          <w:szCs w:val="25"/>
        </w:rPr>
        <w:t>ordo</w:t>
      </w:r>
      <w:proofErr w:type="spellEnd"/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ssunto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tr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P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rti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st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ss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ss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ndo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 </w:t>
      </w:r>
    </w:p>
    <w:p w:rsidR="00BC2D08" w:rsidRPr="002112C7" w:rsidRDefault="00BC2D08" w:rsidP="00F97558">
      <w:pPr>
        <w:spacing w:after="85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proofErr w:type="spellStart"/>
      <w:proofErr w:type="gramStart"/>
      <w:r w:rsidRPr="002112C7">
        <w:rPr>
          <w:rFonts w:ascii="Calibri" w:hAnsi="Calibri" w:cs="Calibri"/>
          <w:strike/>
          <w:sz w:val="25"/>
          <w:szCs w:val="25"/>
        </w:rPr>
        <w:t>ind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rogabil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sig</w:t>
      </w:r>
      <w:r w:rsidRPr="002112C7">
        <w:rPr>
          <w:rFonts w:ascii="Calibri" w:hAnsi="Calibri" w:cs="Calibri"/>
          <w:strike/>
          <w:spacing w:val="-8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nz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proofErr w:type="spellEnd"/>
      <w:proofErr w:type="gram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di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g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ntir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il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ri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quilibrio</w:t>
      </w:r>
      <w:proofErr w:type="spellEnd"/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onomi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z w:val="25"/>
          <w:szCs w:val="25"/>
        </w:rPr>
        <w:t>o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-</w:t>
      </w:r>
      <w:proofErr w:type="spellStart"/>
      <w:r w:rsidRPr="002112C7">
        <w:rPr>
          <w:rFonts w:ascii="Calibri" w:hAnsi="Calibri" w:cs="Calibri"/>
          <w:strike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trike/>
          <w:sz w:val="25"/>
          <w:szCs w:val="25"/>
        </w:rPr>
        <w:t>in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nzi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rio</w:t>
      </w:r>
      <w:proofErr w:type="spellEnd"/>
      <w:r w:rsidRPr="002112C7">
        <w:rPr>
          <w:rFonts w:ascii="Calibri" w:hAnsi="Calibri" w:cs="Calibri"/>
          <w:strike/>
          <w:spacing w:val="10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>Con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ssion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3"/>
          <w:sz w:val="25"/>
          <w:szCs w:val="25"/>
        </w:rPr>
        <w:t xml:space="preserve">  </w:t>
      </w:r>
      <w:r w:rsidRPr="002112C7">
        <w:rPr>
          <w:rFonts w:ascii="Calibri" w:hAnsi="Calibri" w:cs="Calibri"/>
          <w:strike/>
          <w:sz w:val="25"/>
          <w:szCs w:val="25"/>
        </w:rPr>
        <w:t xml:space="preserve">in  </w:t>
      </w:r>
    </w:p>
    <w:p w:rsidR="00BC2D08" w:rsidRPr="002112C7" w:rsidRDefault="00BC2D08" w:rsidP="00F97558">
      <w:pPr>
        <w:spacing w:after="84"/>
        <w:jc w:val="both"/>
        <w:rPr>
          <w:rFonts w:ascii="Times New Roman" w:hAnsi="Times New Roman"/>
          <w:strike/>
          <w:sz w:val="24"/>
          <w:szCs w:val="24"/>
        </w:rPr>
      </w:pPr>
    </w:p>
    <w:p w:rsidR="00BC2D08" w:rsidRPr="002112C7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strike/>
        </w:rPr>
      </w:pPr>
      <w:r w:rsidRPr="002112C7">
        <w:rPr>
          <w:rFonts w:ascii="Calibri" w:hAnsi="Calibri" w:cs="Calibri"/>
          <w:strike/>
          <w:sz w:val="25"/>
          <w:szCs w:val="25"/>
        </w:rPr>
        <w:t>r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l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zion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 tutti</w:t>
      </w:r>
      <w:r w:rsidRPr="002112C7">
        <w:rPr>
          <w:rFonts w:ascii="Calibri" w:hAnsi="Calibri" w:cs="Calibri"/>
          <w:strike/>
          <w:spacing w:val="-13"/>
          <w:sz w:val="25"/>
          <w:szCs w:val="25"/>
        </w:rPr>
        <w:t xml:space="preserve"> </w:t>
      </w:r>
      <w:r w:rsidRPr="002112C7">
        <w:rPr>
          <w:rFonts w:ascii="Calibri" w:hAnsi="Calibri" w:cs="Calibri"/>
          <w:strike/>
          <w:sz w:val="25"/>
          <w:szCs w:val="25"/>
        </w:rPr>
        <w:t xml:space="preserve">gli 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v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ntu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li</w:t>
      </w:r>
      <w:r w:rsidRPr="002112C7">
        <w:rPr>
          <w:rFonts w:ascii="Calibri" w:hAnsi="Calibri" w:cs="Calibri"/>
          <w:strike/>
          <w:spacing w:val="32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ff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tti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d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riv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 xml:space="preserve">nti </w:t>
      </w:r>
      <w:proofErr w:type="spellStart"/>
      <w:r w:rsidRPr="002112C7">
        <w:rPr>
          <w:rFonts w:ascii="Calibri" w:hAnsi="Calibri" w:cs="Calibri"/>
          <w:strike/>
          <w:sz w:val="25"/>
          <w:szCs w:val="25"/>
        </w:rPr>
        <w:t>d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ll</w:t>
      </w:r>
      <w:r w:rsidRPr="002112C7">
        <w:rPr>
          <w:rFonts w:ascii="Calibri" w:hAnsi="Calibri" w:cs="Calibri"/>
          <w:strike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trike/>
          <w:spacing w:val="-5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v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trike/>
          <w:sz w:val="25"/>
          <w:szCs w:val="25"/>
        </w:rPr>
        <w:t>nto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trike/>
          <w:spacing w:val="-7"/>
          <w:sz w:val="25"/>
          <w:szCs w:val="25"/>
        </w:rPr>
        <w:t>De</w:t>
      </w:r>
      <w:r w:rsidRPr="002112C7">
        <w:rPr>
          <w:rFonts w:ascii="Calibri" w:hAnsi="Calibri" w:cs="Calibri"/>
          <w:strike/>
          <w:sz w:val="25"/>
          <w:szCs w:val="25"/>
        </w:rPr>
        <w:t>st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bilizz</w:t>
      </w:r>
      <w:r w:rsidRPr="002112C7">
        <w:rPr>
          <w:rFonts w:ascii="Calibri" w:hAnsi="Calibri" w:cs="Calibri"/>
          <w:strike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trike/>
          <w:sz w:val="25"/>
          <w:szCs w:val="25"/>
        </w:rPr>
        <w:t>nt</w:t>
      </w:r>
      <w:r w:rsidRPr="002112C7">
        <w:rPr>
          <w:rFonts w:ascii="Calibri" w:hAnsi="Calibri" w:cs="Calibri"/>
          <w:strike/>
          <w:spacing w:val="-7"/>
          <w:sz w:val="25"/>
          <w:szCs w:val="25"/>
        </w:rPr>
        <w:t>e</w:t>
      </w:r>
      <w:proofErr w:type="spellEnd"/>
      <w:r w:rsidRPr="002112C7">
        <w:rPr>
          <w:rFonts w:ascii="Calibri" w:hAnsi="Calibri" w:cs="Calibri"/>
          <w:strike/>
          <w:sz w:val="25"/>
          <w:szCs w:val="25"/>
        </w:rPr>
        <w:t xml:space="preserve">.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25</w:t>
      </w:r>
      <w:r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b/>
          <w:bCs/>
          <w:color w:val="000000"/>
          <w:sz w:val="25"/>
          <w:szCs w:val="25"/>
        </w:rPr>
        <w:t>S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p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s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</w:t>
      </w:r>
      <w:proofErr w:type="gramEnd"/>
      <w:r>
        <w:rPr>
          <w:rFonts w:ascii="Calibri" w:hAnsi="Calibri" w:cs="Calibri"/>
          <w:b/>
          <w:bCs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6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Arial" w:hAnsi="Arial" w:cs="Arial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d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/o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sono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tot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tabs>
          <w:tab w:val="left" w:pos="774"/>
          <w:tab w:val="left" w:pos="2603"/>
          <w:tab w:val="left" w:pos="4235"/>
          <w:tab w:val="left" w:pos="6004"/>
          <w:tab w:val="left" w:pos="7623"/>
          <w:tab w:val="left" w:pos="9315"/>
        </w:tabs>
        <w:spacing w:before="360" w:line="255" w:lineRule="exact"/>
        <w:ind w:left="280" w:right="602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r>
        <w:rPr>
          <w:rFonts w:ascii="Calibri" w:hAnsi="Calibri" w:cs="Calibri"/>
          <w:color w:val="000000"/>
          <w:sz w:val="25"/>
          <w:szCs w:val="25"/>
        </w:rPr>
        <w:tab/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lvo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visto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nte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9D7229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</w:t>
      </w:r>
      <w:r w:rsidRPr="009D7229"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 w:rsidRPr="009D7229">
        <w:rPr>
          <w:rFonts w:ascii="Arial" w:hAnsi="Arial" w:cs="Arial"/>
          <w:color w:val="000000"/>
          <w:spacing w:val="12"/>
          <w:sz w:val="25"/>
          <w:szCs w:val="25"/>
        </w:rPr>
        <w:t xml:space="preserve">  </w:t>
      </w:r>
      <w:proofErr w:type="spellStart"/>
      <w:r w:rsidRPr="009D7229">
        <w:rPr>
          <w:rFonts w:ascii="Calibri" w:hAnsi="Calibri" w:cs="Calibri"/>
          <w:color w:val="000000"/>
          <w:sz w:val="25"/>
          <w:szCs w:val="25"/>
        </w:rPr>
        <w:t>Posto</w:t>
      </w:r>
      <w:proofErr w:type="spellEnd"/>
      <w:r w:rsidRPr="009D7229"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9D7229">
        <w:rPr>
          <w:rFonts w:ascii="Calibri" w:hAnsi="Calibri" w:cs="Calibri"/>
          <w:color w:val="000000"/>
          <w:sz w:val="25"/>
          <w:szCs w:val="25"/>
        </w:rPr>
        <w:t>h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 w:rsidRPr="009D7229"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 w:rsidRPr="009D7229">
        <w:rPr>
          <w:rFonts w:ascii="Calibri" w:hAnsi="Calibri" w:cs="Calibri"/>
          <w:color w:val="000000"/>
          <w:sz w:val="25"/>
          <w:szCs w:val="25"/>
        </w:rPr>
        <w:t xml:space="preserve"> l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9D7229">
        <w:rPr>
          <w:rFonts w:ascii="Calibri" w:hAnsi="Calibri" w:cs="Calibri"/>
          <w:color w:val="000000"/>
          <w:sz w:val="25"/>
          <w:szCs w:val="25"/>
        </w:rPr>
        <w:t>vori d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9D7229"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 w:rsidRPr="009D7229">
        <w:rPr>
          <w:rFonts w:ascii="Calibri" w:hAnsi="Calibri" w:cs="Calibri"/>
          <w:color w:val="000000"/>
          <w:sz w:val="25"/>
          <w:szCs w:val="25"/>
        </w:rPr>
        <w:t>r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9D7229">
        <w:rPr>
          <w:rFonts w:ascii="Calibri" w:hAnsi="Calibri" w:cs="Calibri"/>
          <w:color w:val="000000"/>
          <w:sz w:val="25"/>
          <w:szCs w:val="25"/>
        </w:rPr>
        <w:t>lizz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9D7229">
        <w:rPr>
          <w:rFonts w:ascii="Calibri" w:hAnsi="Calibri" w:cs="Calibri"/>
          <w:color w:val="000000"/>
          <w:sz w:val="25"/>
          <w:szCs w:val="25"/>
        </w:rPr>
        <w:t>rsi</w:t>
      </w:r>
      <w:proofErr w:type="spellEnd"/>
      <w:r w:rsidRPr="009D7229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9D7229">
        <w:rPr>
          <w:rFonts w:ascii="Calibri" w:hAnsi="Calibri" w:cs="Calibri"/>
          <w:color w:val="000000"/>
          <w:sz w:val="25"/>
          <w:szCs w:val="25"/>
        </w:rPr>
        <w:t xml:space="preserve">in 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 w:rsidRPr="009D7229">
        <w:rPr>
          <w:rFonts w:ascii="Calibri" w:hAnsi="Calibri" w:cs="Calibri"/>
          <w:color w:val="000000"/>
          <w:sz w:val="25"/>
          <w:szCs w:val="25"/>
        </w:rPr>
        <w:t>orz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9D7229">
        <w:rPr>
          <w:rFonts w:ascii="Calibri" w:hAnsi="Calibri" w:cs="Calibri"/>
          <w:color w:val="000000"/>
          <w:sz w:val="25"/>
          <w:szCs w:val="25"/>
        </w:rPr>
        <w:t xml:space="preserve"> d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z w:val="25"/>
          <w:szCs w:val="25"/>
        </w:rPr>
        <w:t>ll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9D7229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9D7229">
        <w:rPr>
          <w:rFonts w:ascii="Calibri" w:hAnsi="Calibri" w:cs="Calibri"/>
          <w:color w:val="000000"/>
          <w:sz w:val="25"/>
          <w:szCs w:val="25"/>
        </w:rPr>
        <w:t>pr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z w:val="25"/>
          <w:szCs w:val="25"/>
        </w:rPr>
        <w:t>s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z w:val="25"/>
          <w:szCs w:val="25"/>
        </w:rPr>
        <w:t>nt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 w:rsidRPr="009D7229">
        <w:rPr>
          <w:rFonts w:ascii="Calibri" w:hAnsi="Calibri" w:cs="Calibri"/>
          <w:color w:val="000000"/>
          <w:sz w:val="25"/>
          <w:szCs w:val="25"/>
        </w:rPr>
        <w:t>Conv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z w:val="25"/>
          <w:szCs w:val="25"/>
        </w:rPr>
        <w:t>nzion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9D7229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9D7229">
        <w:rPr>
          <w:rFonts w:ascii="Calibri" w:hAnsi="Calibri" w:cs="Calibri"/>
          <w:color w:val="000000"/>
          <w:sz w:val="25"/>
          <w:szCs w:val="25"/>
        </w:rPr>
        <w:t xml:space="preserve"> tutti gli </w:t>
      </w:r>
      <w:proofErr w:type="spellStart"/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ff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z w:val="25"/>
          <w:szCs w:val="25"/>
        </w:rPr>
        <w:t>tti</w:t>
      </w:r>
      <w:proofErr w:type="spellEnd"/>
      <w:r w:rsidRPr="009D7229"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 w:rsidRPr="009D7229"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 w:rsidRPr="009D7229">
        <w:rPr>
          <w:rFonts w:ascii="Calibri" w:hAnsi="Calibri" w:cs="Calibri"/>
          <w:color w:val="000000"/>
          <w:sz w:val="25"/>
          <w:szCs w:val="25"/>
        </w:rPr>
        <w:t>sono</w:t>
      </w:r>
      <w:r w:rsidRPr="009D7229">
        <w:rPr>
          <w:rFonts w:ascii="Calibri" w:hAnsi="Calibri" w:cs="Calibri"/>
          <w:color w:val="000000"/>
          <w:spacing w:val="31"/>
          <w:sz w:val="25"/>
          <w:szCs w:val="25"/>
        </w:rPr>
        <w:t xml:space="preserve"> </w:t>
      </w:r>
      <w:r w:rsidRPr="009D7229">
        <w:rPr>
          <w:rFonts w:ascii="Calibri" w:hAnsi="Calibri" w:cs="Calibri"/>
          <w:color w:val="000000"/>
          <w:sz w:val="25"/>
          <w:szCs w:val="25"/>
        </w:rPr>
        <w:t xml:space="preserve">da  </w:t>
      </w:r>
    </w:p>
    <w:p w:rsidR="00BC2D08" w:rsidRPr="009D7229" w:rsidRDefault="00F97558" w:rsidP="00F97558">
      <w:pPr>
        <w:spacing w:before="340" w:line="255" w:lineRule="exact"/>
        <w:ind w:left="280" w:right="609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 w:rsidRPr="009D7229">
        <w:rPr>
          <w:rFonts w:ascii="Calibri" w:hAnsi="Calibri" w:cs="Calibri"/>
          <w:color w:val="000000"/>
          <w:sz w:val="25"/>
          <w:szCs w:val="25"/>
        </w:rPr>
        <w:t>rit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z w:val="25"/>
          <w:szCs w:val="25"/>
        </w:rPr>
        <w:t>n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z w:val="25"/>
          <w:szCs w:val="25"/>
        </w:rPr>
        <w:t>rsi</w:t>
      </w:r>
      <w:proofErr w:type="spellEnd"/>
      <w:r w:rsidRPr="009D7229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 w:rsidRPr="009D7229">
        <w:rPr>
          <w:rFonts w:ascii="Calibri" w:hAnsi="Calibri" w:cs="Calibri"/>
          <w:color w:val="000000"/>
          <w:sz w:val="25"/>
          <w:szCs w:val="25"/>
        </w:rPr>
        <w:t>l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9D7229">
        <w:rPr>
          <w:rFonts w:ascii="Calibri" w:hAnsi="Calibri" w:cs="Calibri"/>
          <w:color w:val="000000"/>
          <w:sz w:val="25"/>
          <w:szCs w:val="25"/>
        </w:rPr>
        <w:t>vori</w:t>
      </w:r>
      <w:proofErr w:type="gramEnd"/>
      <w:r w:rsidRPr="009D7229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 w:rsidRPr="009D7229">
        <w:rPr>
          <w:rFonts w:ascii="Calibri" w:hAnsi="Calibri" w:cs="Calibri"/>
          <w:color w:val="000000"/>
          <w:sz w:val="25"/>
          <w:szCs w:val="25"/>
        </w:rPr>
        <w:t>pubbli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9D7229">
        <w:rPr>
          <w:rFonts w:ascii="Calibri" w:hAnsi="Calibri" w:cs="Calibri"/>
          <w:color w:val="000000"/>
          <w:sz w:val="25"/>
          <w:szCs w:val="25"/>
        </w:rPr>
        <w:t>i</w:t>
      </w:r>
      <w:r w:rsidRPr="009D7229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 w:rsidRPr="009D7229"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 w:rsidRPr="009D7229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z w:val="25"/>
          <w:szCs w:val="25"/>
        </w:rPr>
        <w:t>s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9D7229">
        <w:rPr>
          <w:rFonts w:ascii="Calibri" w:hAnsi="Calibri" w:cs="Calibri"/>
          <w:color w:val="000000"/>
          <w:sz w:val="25"/>
          <w:szCs w:val="25"/>
        </w:rPr>
        <w:t>lud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9D7229"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 w:rsidRPr="009D7229">
        <w:rPr>
          <w:rFonts w:ascii="Calibri" w:hAnsi="Calibri" w:cs="Calibri"/>
          <w:color w:val="000000"/>
          <w:sz w:val="25"/>
          <w:szCs w:val="25"/>
        </w:rPr>
        <w:t>il</w:t>
      </w:r>
      <w:r w:rsidRPr="009D7229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 w:rsidRPr="009D7229">
        <w:rPr>
          <w:rFonts w:ascii="Calibri" w:hAnsi="Calibri" w:cs="Calibri"/>
          <w:color w:val="000000"/>
          <w:sz w:val="25"/>
          <w:szCs w:val="25"/>
        </w:rPr>
        <w:t>v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z w:val="25"/>
          <w:szCs w:val="25"/>
        </w:rPr>
        <w:t>rs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9D7229">
        <w:rPr>
          <w:rFonts w:ascii="Calibri" w:hAnsi="Calibri" w:cs="Calibri"/>
          <w:color w:val="000000"/>
          <w:sz w:val="25"/>
          <w:szCs w:val="25"/>
        </w:rPr>
        <w:t>m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 w:rsidRPr="009D7229"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 w:rsidRPr="009D7229">
        <w:rPr>
          <w:rFonts w:ascii="Calibri" w:hAnsi="Calibri" w:cs="Calibri"/>
          <w:color w:val="000000"/>
          <w:sz w:val="25"/>
          <w:szCs w:val="25"/>
        </w:rPr>
        <w:t>di</w:t>
      </w:r>
      <w:r w:rsidRPr="009D7229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 w:rsidRPr="009D7229">
        <w:rPr>
          <w:rFonts w:ascii="Calibri" w:hAnsi="Calibri" w:cs="Calibri"/>
          <w:color w:val="000000"/>
          <w:sz w:val="25"/>
          <w:szCs w:val="25"/>
        </w:rPr>
        <w:t>on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 w:rsidRPr="009D7229"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 w:rsidRPr="009D7229">
        <w:rPr>
          <w:rFonts w:ascii="Calibri" w:hAnsi="Calibri" w:cs="Calibri"/>
          <w:color w:val="000000"/>
          <w:sz w:val="25"/>
          <w:szCs w:val="25"/>
        </w:rPr>
        <w:t>di</w:t>
      </w:r>
      <w:r w:rsidRPr="009D7229"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 w:rsidRPr="009D7229">
        <w:rPr>
          <w:rFonts w:ascii="Calibri" w:hAnsi="Calibri" w:cs="Calibri"/>
          <w:color w:val="000000"/>
          <w:sz w:val="25"/>
          <w:szCs w:val="25"/>
        </w:rPr>
        <w:t>urb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9D7229">
        <w:rPr>
          <w:rFonts w:ascii="Calibri" w:hAnsi="Calibri" w:cs="Calibri"/>
          <w:color w:val="000000"/>
          <w:sz w:val="25"/>
          <w:szCs w:val="25"/>
        </w:rPr>
        <w:t>nizz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9D7229">
        <w:rPr>
          <w:rFonts w:ascii="Calibri" w:hAnsi="Calibri" w:cs="Calibri"/>
          <w:color w:val="000000"/>
          <w:sz w:val="25"/>
          <w:szCs w:val="25"/>
        </w:rPr>
        <w:t>zion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 w:rsidRPr="009D7229"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 w:rsidRPr="009D7229">
        <w:rPr>
          <w:rFonts w:ascii="Calibri" w:hAnsi="Calibri" w:cs="Calibri"/>
          <w:color w:val="000000"/>
          <w:sz w:val="25"/>
          <w:szCs w:val="25"/>
        </w:rPr>
        <w:t>d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9D7229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 w:rsidRPr="009D7229">
        <w:rPr>
          <w:rFonts w:ascii="Calibri" w:hAnsi="Calibri" w:cs="Calibri"/>
          <w:color w:val="000000"/>
          <w:sz w:val="25"/>
          <w:szCs w:val="25"/>
        </w:rPr>
        <w:t>p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9D7229">
        <w:rPr>
          <w:rFonts w:ascii="Calibri" w:hAnsi="Calibri" w:cs="Calibri"/>
          <w:color w:val="000000"/>
          <w:sz w:val="25"/>
          <w:szCs w:val="25"/>
        </w:rPr>
        <w:t>rt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 w:rsidRPr="009D7229">
        <w:rPr>
          <w:rFonts w:ascii="Calibri" w:hAnsi="Calibri" w:cs="Calibri"/>
          <w:color w:val="000000"/>
          <w:sz w:val="25"/>
          <w:szCs w:val="25"/>
        </w:rPr>
        <w:t>d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Pr="009D7229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 w:rsidRPr="009D7229">
        <w:rPr>
          <w:rFonts w:ascii="Calibri" w:hAnsi="Calibri" w:cs="Calibri"/>
          <w:color w:val="000000"/>
          <w:sz w:val="25"/>
          <w:szCs w:val="25"/>
        </w:rPr>
        <w:t>Con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 w:rsidRPr="009D7229"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 w:rsidRPr="009D7229">
        <w:rPr>
          <w:rFonts w:ascii="Calibri" w:hAnsi="Calibri" w:cs="Calibri"/>
          <w:color w:val="000000"/>
          <w:sz w:val="25"/>
          <w:szCs w:val="25"/>
        </w:rPr>
        <w:t>ssion</w:t>
      </w:r>
      <w:r w:rsidRPr="009D7229"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 w:rsidRPr="009D7229">
        <w:rPr>
          <w:rFonts w:ascii="Calibri" w:hAnsi="Calibri" w:cs="Calibri"/>
          <w:color w:val="000000"/>
          <w:sz w:val="25"/>
          <w:szCs w:val="25"/>
        </w:rPr>
        <w:t>rio.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Pr="002112C7" w:rsidRDefault="00F97558" w:rsidP="00F97558">
      <w:pPr>
        <w:spacing w:line="294" w:lineRule="exact"/>
        <w:jc w:val="both"/>
        <w:rPr>
          <w:rFonts w:ascii="Times New Roman" w:hAnsi="Times New Roman" w:cs="Times New Roman"/>
        </w:rPr>
      </w:pPr>
      <w:r>
        <w:rPr>
          <w:rFonts w:ascii="Calibri" w:hAnsi="Calibri" w:cs="Calibri"/>
          <w:color w:val="000000"/>
          <w:sz w:val="25"/>
          <w:szCs w:val="25"/>
        </w:rPr>
        <w:t>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.</w:t>
      </w:r>
      <w:r>
        <w:rPr>
          <w:rFonts w:ascii="Arial" w:hAnsi="Arial" w:cs="Arial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Q</w:t>
      </w:r>
      <w:r>
        <w:rPr>
          <w:rFonts w:ascii="Calibri" w:hAnsi="Calibri" w:cs="Calibri"/>
          <w:color w:val="000000"/>
          <w:sz w:val="25"/>
          <w:szCs w:val="25"/>
        </w:rPr>
        <w:t>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gli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d</w:t>
      </w:r>
      <w:r w:rsidRPr="002112C7">
        <w:rPr>
          <w:rFonts w:ascii="Calibri" w:hAnsi="Calibri" w:cs="Calibri"/>
          <w:spacing w:val="-3"/>
          <w:sz w:val="25"/>
          <w:szCs w:val="25"/>
        </w:rPr>
        <w:t>à</w:t>
      </w:r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 xml:space="preserve">tto </w:t>
      </w:r>
      <w:r w:rsidRPr="002112C7">
        <w:rPr>
          <w:rFonts w:ascii="Calibri" w:hAnsi="Calibri" w:cs="Calibri"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z w:val="25"/>
          <w:szCs w:val="25"/>
        </w:rPr>
        <w:t xml:space="preserve">in </w:t>
      </w:r>
      <w:proofErr w:type="spellStart"/>
      <w:r w:rsidRPr="002112C7">
        <w:rPr>
          <w:rFonts w:ascii="Calibri" w:hAnsi="Calibri" w:cs="Calibri"/>
          <w:sz w:val="25"/>
          <w:szCs w:val="25"/>
        </w:rPr>
        <w:t>d</w:t>
      </w:r>
      <w:r w:rsidRPr="002112C7">
        <w:rPr>
          <w:rFonts w:ascii="Calibri" w:hAnsi="Calibri" w:cs="Calibri"/>
          <w:spacing w:val="-4"/>
          <w:sz w:val="25"/>
          <w:szCs w:val="25"/>
        </w:rPr>
        <w:t>’</w:t>
      </w:r>
      <w:r w:rsidRPr="002112C7">
        <w:rPr>
          <w:rFonts w:ascii="Calibri" w:hAnsi="Calibri" w:cs="Calibri"/>
          <w:sz w:val="25"/>
          <w:szCs w:val="25"/>
        </w:rPr>
        <w:t>or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h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pacing w:val="47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n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l</w:t>
      </w:r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pacing w:val="-3"/>
          <w:sz w:val="25"/>
          <w:szCs w:val="25"/>
        </w:rPr>
        <w:t>ca</w:t>
      </w:r>
      <w:r w:rsidRPr="002112C7">
        <w:rPr>
          <w:rFonts w:ascii="Calibri" w:hAnsi="Calibri" w:cs="Calibri"/>
          <w:sz w:val="25"/>
          <w:szCs w:val="25"/>
        </w:rPr>
        <w:t>l</w:t>
      </w:r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olo</w:t>
      </w:r>
      <w:r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d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 xml:space="preserve">lla  </w:t>
      </w:r>
    </w:p>
    <w:p w:rsidR="001722E9" w:rsidRPr="002112C7" w:rsidRDefault="00F97558" w:rsidP="001722E9">
      <w:pPr>
        <w:spacing w:before="360" w:line="255" w:lineRule="exact"/>
        <w:ind w:left="280" w:right="591"/>
        <w:jc w:val="both"/>
        <w:rPr>
          <w:rFonts w:ascii="Calibri" w:hAnsi="Calibri" w:cs="Calibri"/>
          <w:sz w:val="25"/>
          <w:szCs w:val="25"/>
        </w:rPr>
      </w:pPr>
      <w:proofErr w:type="spellStart"/>
      <w:r w:rsidRPr="002112C7">
        <w:rPr>
          <w:rFonts w:ascii="Calibri" w:hAnsi="Calibri" w:cs="Calibri"/>
          <w:sz w:val="25"/>
          <w:szCs w:val="25"/>
        </w:rPr>
        <w:t>t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ss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proofErr w:type="spellEnd"/>
      <w:r w:rsidRPr="002112C7">
        <w:rPr>
          <w:rFonts w:ascii="Calibri" w:hAnsi="Calibri" w:cs="Calibri"/>
          <w:spacing w:val="-13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sui</w:t>
      </w:r>
      <w:r w:rsidRPr="002112C7">
        <w:rPr>
          <w:rFonts w:ascii="Calibri" w:hAnsi="Calibri" w:cs="Calibri"/>
          <w:spacing w:val="-13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ri</w:t>
      </w:r>
      <w:r w:rsidRPr="002112C7">
        <w:rPr>
          <w:rFonts w:ascii="Calibri" w:hAnsi="Calibri" w:cs="Calibri"/>
          <w:spacing w:val="-3"/>
          <w:sz w:val="25"/>
          <w:szCs w:val="25"/>
        </w:rPr>
        <w:t>f</w:t>
      </w:r>
      <w:r w:rsidRPr="002112C7">
        <w:rPr>
          <w:rFonts w:ascii="Calibri" w:hAnsi="Calibri" w:cs="Calibri"/>
          <w:sz w:val="25"/>
          <w:szCs w:val="25"/>
        </w:rPr>
        <w:t>iuti</w:t>
      </w:r>
      <w:proofErr w:type="spellEnd"/>
      <w:r w:rsidRPr="002112C7">
        <w:rPr>
          <w:rFonts w:ascii="Calibri" w:hAnsi="Calibri" w:cs="Calibri"/>
          <w:spacing w:val="-4"/>
          <w:sz w:val="25"/>
          <w:szCs w:val="25"/>
        </w:rPr>
        <w:t>,</w:t>
      </w:r>
      <w:r w:rsidRPr="002112C7">
        <w:rPr>
          <w:rFonts w:ascii="Calibri" w:hAnsi="Calibri" w:cs="Calibri"/>
          <w:sz w:val="25"/>
          <w:szCs w:val="25"/>
        </w:rPr>
        <w:t xml:space="preserve"> non</w:t>
      </w:r>
      <w:r w:rsidRPr="002112C7">
        <w:rPr>
          <w:rFonts w:ascii="Calibri" w:hAnsi="Calibri" w:cs="Calibri"/>
          <w:spacing w:val="-13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s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r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nno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pacing w:val="-3"/>
          <w:sz w:val="25"/>
          <w:szCs w:val="25"/>
        </w:rPr>
        <w:t>c</w:t>
      </w:r>
      <w:r w:rsidRPr="002112C7">
        <w:rPr>
          <w:rFonts w:ascii="Calibri" w:hAnsi="Calibri" w:cs="Calibri"/>
          <w:sz w:val="25"/>
          <w:szCs w:val="25"/>
        </w:rPr>
        <w:t>ont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>ggi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ti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gli </w:t>
      </w:r>
      <w:proofErr w:type="spellStart"/>
      <w:r w:rsidRPr="002112C7">
        <w:rPr>
          <w:rFonts w:ascii="Calibri" w:hAnsi="Calibri" w:cs="Calibri"/>
          <w:sz w:val="25"/>
          <w:szCs w:val="25"/>
        </w:rPr>
        <w:t>sp</w:t>
      </w:r>
      <w:r w:rsidRPr="002112C7">
        <w:rPr>
          <w:rFonts w:ascii="Calibri" w:hAnsi="Calibri" w:cs="Calibri"/>
          <w:spacing w:val="-3"/>
          <w:sz w:val="25"/>
          <w:szCs w:val="25"/>
        </w:rPr>
        <w:t>a</w:t>
      </w:r>
      <w:r w:rsidRPr="002112C7">
        <w:rPr>
          <w:rFonts w:ascii="Calibri" w:hAnsi="Calibri" w:cs="Calibri"/>
          <w:sz w:val="25"/>
          <w:szCs w:val="25"/>
        </w:rPr>
        <w:t>zi</w:t>
      </w:r>
      <w:proofErr w:type="spellEnd"/>
      <w:r w:rsidRPr="002112C7">
        <w:rPr>
          <w:rFonts w:ascii="Calibri" w:hAnsi="Calibri" w:cs="Calibri"/>
          <w:spacing w:val="-13"/>
          <w:sz w:val="25"/>
          <w:szCs w:val="25"/>
        </w:rPr>
        <w:t xml:space="preserve"> </w:t>
      </w:r>
      <w:r w:rsidRPr="002112C7">
        <w:rPr>
          <w:rFonts w:ascii="Calibri" w:hAnsi="Calibri" w:cs="Calibri"/>
          <w:sz w:val="25"/>
          <w:szCs w:val="25"/>
        </w:rPr>
        <w:t>d</w:t>
      </w:r>
      <w:r w:rsidRPr="002112C7">
        <w:rPr>
          <w:rFonts w:ascii="Calibri" w:hAnsi="Calibri" w:cs="Calibri"/>
          <w:spacing w:val="-7"/>
          <w:sz w:val="25"/>
          <w:szCs w:val="25"/>
        </w:rPr>
        <w:t>e</w:t>
      </w:r>
      <w:r w:rsidRPr="002112C7">
        <w:rPr>
          <w:rFonts w:ascii="Calibri" w:hAnsi="Calibri" w:cs="Calibri"/>
          <w:sz w:val="25"/>
          <w:szCs w:val="25"/>
        </w:rPr>
        <w:t xml:space="preserve">l </w:t>
      </w:r>
      <w:r w:rsidR="009D7229" w:rsidRPr="002112C7">
        <w:rPr>
          <w:rFonts w:ascii="Calibri" w:hAnsi="Calibri" w:cs="Calibri"/>
          <w:sz w:val="25"/>
          <w:szCs w:val="25"/>
        </w:rPr>
        <w:t>Centro</w:t>
      </w:r>
      <w:r w:rsidR="009D7229" w:rsidRPr="002112C7">
        <w:rPr>
          <w:rFonts w:ascii="Calibri" w:hAnsi="Calibri" w:cs="Calibri"/>
          <w:spacing w:val="47"/>
          <w:sz w:val="25"/>
          <w:szCs w:val="25"/>
        </w:rPr>
        <w:t xml:space="preserve"> </w:t>
      </w:r>
      <w:r w:rsidR="009D7229" w:rsidRPr="002112C7">
        <w:rPr>
          <w:rFonts w:ascii="Calibri" w:hAnsi="Calibri" w:cs="Calibri"/>
          <w:sz w:val="25"/>
          <w:szCs w:val="25"/>
        </w:rPr>
        <w:t>padel</w:t>
      </w:r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="001722E9" w:rsidRPr="002112C7">
        <w:rPr>
          <w:rFonts w:ascii="Calibri" w:hAnsi="Calibri" w:cs="Calibri"/>
          <w:sz w:val="25"/>
          <w:szCs w:val="25"/>
        </w:rPr>
        <w:t>destinati</w:t>
      </w:r>
      <w:proofErr w:type="spellEnd"/>
      <w:r w:rsidR="001722E9" w:rsidRPr="002112C7">
        <w:rPr>
          <w:rFonts w:ascii="Calibri" w:hAnsi="Calibri" w:cs="Calibri"/>
          <w:sz w:val="25"/>
          <w:szCs w:val="25"/>
        </w:rPr>
        <w:t xml:space="preserve"> al solo </w:t>
      </w:r>
      <w:proofErr w:type="spellStart"/>
      <w:r w:rsidR="001722E9" w:rsidRPr="002112C7">
        <w:rPr>
          <w:rFonts w:ascii="Calibri" w:hAnsi="Calibri" w:cs="Calibri"/>
          <w:sz w:val="25"/>
          <w:szCs w:val="25"/>
        </w:rPr>
        <w:t>esercizio</w:t>
      </w:r>
      <w:proofErr w:type="spellEnd"/>
      <w:r w:rsidR="001722E9" w:rsidRPr="002112C7">
        <w:rPr>
          <w:rFonts w:ascii="Calibri" w:hAnsi="Calibri" w:cs="Calibri"/>
          <w:sz w:val="25"/>
          <w:szCs w:val="25"/>
        </w:rPr>
        <w:t xml:space="preserve"> </w:t>
      </w:r>
    </w:p>
    <w:p w:rsidR="001722E9" w:rsidRPr="002112C7" w:rsidRDefault="001722E9" w:rsidP="001722E9">
      <w:pPr>
        <w:spacing w:before="360" w:line="255" w:lineRule="exact"/>
        <w:ind w:left="280" w:right="591"/>
        <w:jc w:val="both"/>
        <w:rPr>
          <w:rFonts w:ascii="Calibri" w:hAnsi="Calibri" w:cs="Calibri"/>
          <w:sz w:val="25"/>
          <w:szCs w:val="25"/>
        </w:rPr>
      </w:pPr>
      <w:r w:rsidRPr="002112C7">
        <w:rPr>
          <w:rFonts w:ascii="Calibri" w:hAnsi="Calibri" w:cs="Calibri"/>
          <w:sz w:val="25"/>
          <w:szCs w:val="25"/>
        </w:rPr>
        <w:t xml:space="preserve">dell’attività sportiva </w:t>
      </w:r>
      <w:proofErr w:type="spellStart"/>
      <w:r w:rsidRPr="002112C7">
        <w:rPr>
          <w:rFonts w:ascii="Calibri" w:hAnsi="Calibri" w:cs="Calibri"/>
          <w:sz w:val="25"/>
          <w:szCs w:val="25"/>
        </w:rPr>
        <w:t>ovvero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i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campi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da </w:t>
      </w:r>
      <w:proofErr w:type="spellStart"/>
      <w:r w:rsidRPr="002112C7">
        <w:rPr>
          <w:rFonts w:ascii="Calibri" w:hAnsi="Calibri" w:cs="Calibri"/>
          <w:sz w:val="25"/>
          <w:szCs w:val="25"/>
        </w:rPr>
        <w:t>gioco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, </w:t>
      </w:r>
      <w:r w:rsidR="00F97558" w:rsidRPr="002112C7">
        <w:rPr>
          <w:rFonts w:ascii="Calibri" w:hAnsi="Calibri" w:cs="Calibri"/>
          <w:sz w:val="25"/>
          <w:szCs w:val="25"/>
        </w:rPr>
        <w:t>m</w:t>
      </w:r>
      <w:r w:rsidR="00F97558" w:rsidRPr="002112C7">
        <w:rPr>
          <w:rFonts w:ascii="Calibri" w:hAnsi="Calibri" w:cs="Calibri"/>
          <w:spacing w:val="-3"/>
          <w:sz w:val="25"/>
          <w:szCs w:val="25"/>
        </w:rPr>
        <w:t>a</w:t>
      </w:r>
      <w:r w:rsidR="00F97558"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="00F97558" w:rsidRPr="002112C7">
        <w:rPr>
          <w:rFonts w:ascii="Calibri" w:hAnsi="Calibri" w:cs="Calibri"/>
          <w:sz w:val="25"/>
          <w:szCs w:val="25"/>
        </w:rPr>
        <w:t>solt</w:t>
      </w:r>
      <w:r w:rsidR="00F97558" w:rsidRPr="002112C7">
        <w:rPr>
          <w:rFonts w:ascii="Calibri" w:hAnsi="Calibri" w:cs="Calibri"/>
          <w:spacing w:val="-3"/>
          <w:sz w:val="25"/>
          <w:szCs w:val="25"/>
        </w:rPr>
        <w:t>a</w:t>
      </w:r>
      <w:r w:rsidR="00F97558" w:rsidRPr="002112C7">
        <w:rPr>
          <w:rFonts w:ascii="Calibri" w:hAnsi="Calibri" w:cs="Calibri"/>
          <w:sz w:val="25"/>
          <w:szCs w:val="25"/>
        </w:rPr>
        <w:t>nto</w:t>
      </w:r>
      <w:proofErr w:type="spellEnd"/>
      <w:r w:rsidR="00F97558" w:rsidRPr="002112C7">
        <w:rPr>
          <w:rFonts w:ascii="Calibri" w:hAnsi="Calibri" w:cs="Calibri"/>
          <w:sz w:val="25"/>
          <w:szCs w:val="25"/>
        </w:rPr>
        <w:t xml:space="preserve"> gli </w:t>
      </w:r>
      <w:proofErr w:type="spellStart"/>
      <w:r w:rsidR="00F97558" w:rsidRPr="002112C7">
        <w:rPr>
          <w:rFonts w:ascii="Calibri" w:hAnsi="Calibri" w:cs="Calibri"/>
          <w:sz w:val="25"/>
          <w:szCs w:val="25"/>
        </w:rPr>
        <w:t>sp</w:t>
      </w:r>
      <w:r w:rsidR="00F97558" w:rsidRPr="002112C7">
        <w:rPr>
          <w:rFonts w:ascii="Calibri" w:hAnsi="Calibri" w:cs="Calibri"/>
          <w:spacing w:val="-3"/>
          <w:sz w:val="25"/>
          <w:szCs w:val="25"/>
        </w:rPr>
        <w:t>a</w:t>
      </w:r>
      <w:r w:rsidR="00F97558" w:rsidRPr="002112C7">
        <w:rPr>
          <w:rFonts w:ascii="Calibri" w:hAnsi="Calibri" w:cs="Calibri"/>
          <w:sz w:val="25"/>
          <w:szCs w:val="25"/>
        </w:rPr>
        <w:t>zi</w:t>
      </w:r>
      <w:proofErr w:type="spellEnd"/>
      <w:r w:rsidR="00F97558"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="00F97558" w:rsidRPr="002112C7">
        <w:rPr>
          <w:rFonts w:ascii="Calibri" w:hAnsi="Calibri" w:cs="Calibri"/>
          <w:sz w:val="25"/>
          <w:szCs w:val="25"/>
        </w:rPr>
        <w:t>d</w:t>
      </w:r>
      <w:r w:rsidR="00F97558" w:rsidRPr="002112C7">
        <w:rPr>
          <w:rFonts w:ascii="Calibri" w:hAnsi="Calibri" w:cs="Calibri"/>
          <w:spacing w:val="-7"/>
          <w:sz w:val="25"/>
          <w:szCs w:val="25"/>
        </w:rPr>
        <w:t>e</w:t>
      </w:r>
      <w:r w:rsidR="00F97558" w:rsidRPr="002112C7">
        <w:rPr>
          <w:rFonts w:ascii="Calibri" w:hAnsi="Calibri" w:cs="Calibri"/>
          <w:sz w:val="25"/>
          <w:szCs w:val="25"/>
        </w:rPr>
        <w:t>stin</w:t>
      </w:r>
      <w:r w:rsidR="00F97558" w:rsidRPr="002112C7">
        <w:rPr>
          <w:rFonts w:ascii="Calibri" w:hAnsi="Calibri" w:cs="Calibri"/>
          <w:spacing w:val="-3"/>
          <w:sz w:val="25"/>
          <w:szCs w:val="25"/>
        </w:rPr>
        <w:t>a</w:t>
      </w:r>
      <w:r w:rsidR="00F97558" w:rsidRPr="002112C7">
        <w:rPr>
          <w:rFonts w:ascii="Calibri" w:hAnsi="Calibri" w:cs="Calibri"/>
          <w:sz w:val="25"/>
          <w:szCs w:val="25"/>
        </w:rPr>
        <w:t>ti</w:t>
      </w:r>
      <w:proofErr w:type="spellEnd"/>
      <w:r w:rsidR="00F97558"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  <w:proofErr w:type="spellStart"/>
      <w:r w:rsidR="00F97558" w:rsidRPr="002112C7">
        <w:rPr>
          <w:rFonts w:ascii="Calibri" w:hAnsi="Calibri" w:cs="Calibri"/>
          <w:spacing w:val="-3"/>
          <w:sz w:val="25"/>
          <w:szCs w:val="25"/>
        </w:rPr>
        <w:t>a</w:t>
      </w:r>
      <w:r w:rsidR="00F97558" w:rsidRPr="002112C7">
        <w:rPr>
          <w:rFonts w:ascii="Calibri" w:hAnsi="Calibri" w:cs="Calibri"/>
          <w:sz w:val="25"/>
          <w:szCs w:val="25"/>
        </w:rPr>
        <w:t>d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usi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Pr="002112C7">
        <w:rPr>
          <w:rFonts w:ascii="Calibri" w:hAnsi="Calibri" w:cs="Calibri"/>
          <w:sz w:val="25"/>
          <w:szCs w:val="25"/>
        </w:rPr>
        <w:t>diversi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 (quali </w:t>
      </w:r>
    </w:p>
    <w:p w:rsidR="001722E9" w:rsidRPr="002112C7" w:rsidRDefault="001722E9" w:rsidP="001722E9">
      <w:pPr>
        <w:spacing w:before="360" w:line="255" w:lineRule="exact"/>
        <w:ind w:left="280" w:right="591"/>
        <w:jc w:val="both"/>
        <w:rPr>
          <w:rFonts w:ascii="Calibri" w:hAnsi="Calibri" w:cs="Calibri"/>
          <w:spacing w:val="32"/>
          <w:sz w:val="25"/>
          <w:szCs w:val="25"/>
        </w:rPr>
      </w:pPr>
      <w:proofErr w:type="spellStart"/>
      <w:r w:rsidRPr="002112C7">
        <w:rPr>
          <w:rFonts w:ascii="Calibri" w:hAnsi="Calibri" w:cs="Calibri"/>
          <w:sz w:val="25"/>
          <w:szCs w:val="25"/>
        </w:rPr>
        <w:t>spogliatoi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, </w:t>
      </w:r>
      <w:proofErr w:type="spellStart"/>
      <w:r w:rsidRPr="002112C7">
        <w:rPr>
          <w:rFonts w:ascii="Calibri" w:hAnsi="Calibri" w:cs="Calibri"/>
          <w:sz w:val="25"/>
          <w:szCs w:val="25"/>
        </w:rPr>
        <w:t>uffici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, </w:t>
      </w:r>
      <w:proofErr w:type="spellStart"/>
      <w:r w:rsidRPr="002112C7">
        <w:rPr>
          <w:rFonts w:ascii="Calibri" w:hAnsi="Calibri" w:cs="Calibri"/>
          <w:sz w:val="25"/>
          <w:szCs w:val="25"/>
        </w:rPr>
        <w:t>biglietterie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, punti di </w:t>
      </w:r>
      <w:proofErr w:type="spellStart"/>
      <w:r w:rsidRPr="002112C7">
        <w:rPr>
          <w:rFonts w:ascii="Calibri" w:hAnsi="Calibri" w:cs="Calibri"/>
          <w:sz w:val="25"/>
          <w:szCs w:val="25"/>
        </w:rPr>
        <w:t>ristoro</w:t>
      </w:r>
      <w:proofErr w:type="spellEnd"/>
      <w:r w:rsidRPr="002112C7">
        <w:rPr>
          <w:rFonts w:ascii="Calibri" w:hAnsi="Calibri" w:cs="Calibri"/>
          <w:sz w:val="25"/>
          <w:szCs w:val="25"/>
        </w:rPr>
        <w:t xml:space="preserve">, aree di accesso e </w:t>
      </w:r>
      <w:proofErr w:type="spellStart"/>
      <w:r w:rsidR="00F97558" w:rsidRPr="002112C7">
        <w:rPr>
          <w:rFonts w:ascii="Calibri" w:hAnsi="Calibri" w:cs="Calibri"/>
          <w:spacing w:val="-3"/>
          <w:sz w:val="25"/>
          <w:szCs w:val="25"/>
        </w:rPr>
        <w:t>a</w:t>
      </w:r>
      <w:r w:rsidR="00F97558" w:rsidRPr="002112C7">
        <w:rPr>
          <w:rFonts w:ascii="Calibri" w:hAnsi="Calibri" w:cs="Calibri"/>
          <w:sz w:val="25"/>
          <w:szCs w:val="25"/>
        </w:rPr>
        <w:t>ttivit</w:t>
      </w:r>
      <w:r w:rsidR="00F97558" w:rsidRPr="002112C7">
        <w:rPr>
          <w:rFonts w:ascii="Calibri" w:hAnsi="Calibri" w:cs="Calibri"/>
          <w:spacing w:val="-3"/>
          <w:sz w:val="25"/>
          <w:szCs w:val="25"/>
        </w:rPr>
        <w:t>à</w:t>
      </w:r>
      <w:proofErr w:type="spellEnd"/>
      <w:r w:rsidR="00F97558" w:rsidRPr="002112C7">
        <w:rPr>
          <w:rFonts w:ascii="Calibri" w:hAnsi="Calibri" w:cs="Calibri"/>
          <w:sz w:val="25"/>
          <w:szCs w:val="25"/>
        </w:rPr>
        <w:t xml:space="preserve"> </w:t>
      </w:r>
      <w:proofErr w:type="spellStart"/>
      <w:r w:rsidR="00F97558" w:rsidRPr="002112C7">
        <w:rPr>
          <w:rFonts w:ascii="Calibri" w:hAnsi="Calibri" w:cs="Calibri"/>
          <w:spacing w:val="-3"/>
          <w:sz w:val="25"/>
          <w:szCs w:val="25"/>
        </w:rPr>
        <w:t>c</w:t>
      </w:r>
      <w:r w:rsidR="00F97558" w:rsidRPr="002112C7">
        <w:rPr>
          <w:rFonts w:ascii="Calibri" w:hAnsi="Calibri" w:cs="Calibri"/>
          <w:sz w:val="25"/>
          <w:szCs w:val="25"/>
        </w:rPr>
        <w:t>omm</w:t>
      </w:r>
      <w:r w:rsidR="00F97558" w:rsidRPr="002112C7">
        <w:rPr>
          <w:rFonts w:ascii="Calibri" w:hAnsi="Calibri" w:cs="Calibri"/>
          <w:spacing w:val="-7"/>
          <w:sz w:val="25"/>
          <w:szCs w:val="25"/>
        </w:rPr>
        <w:t>e</w:t>
      </w:r>
      <w:r w:rsidR="00F97558" w:rsidRPr="002112C7">
        <w:rPr>
          <w:rFonts w:ascii="Calibri" w:hAnsi="Calibri" w:cs="Calibri"/>
          <w:sz w:val="25"/>
          <w:szCs w:val="25"/>
        </w:rPr>
        <w:t>r</w:t>
      </w:r>
      <w:r w:rsidR="00F97558" w:rsidRPr="002112C7">
        <w:rPr>
          <w:rFonts w:ascii="Calibri" w:hAnsi="Calibri" w:cs="Calibri"/>
          <w:spacing w:val="-3"/>
          <w:sz w:val="25"/>
          <w:szCs w:val="25"/>
        </w:rPr>
        <w:t>c</w:t>
      </w:r>
      <w:r w:rsidR="00F97558" w:rsidRPr="002112C7">
        <w:rPr>
          <w:rFonts w:ascii="Calibri" w:hAnsi="Calibri" w:cs="Calibri"/>
          <w:sz w:val="25"/>
          <w:szCs w:val="25"/>
        </w:rPr>
        <w:t>i</w:t>
      </w:r>
      <w:r w:rsidR="00F97558" w:rsidRPr="002112C7">
        <w:rPr>
          <w:rFonts w:ascii="Calibri" w:hAnsi="Calibri" w:cs="Calibri"/>
          <w:spacing w:val="-3"/>
          <w:sz w:val="25"/>
          <w:szCs w:val="25"/>
        </w:rPr>
        <w:t>a</w:t>
      </w:r>
      <w:r w:rsidR="00F97558" w:rsidRPr="002112C7">
        <w:rPr>
          <w:rFonts w:ascii="Calibri" w:hAnsi="Calibri" w:cs="Calibri"/>
          <w:sz w:val="25"/>
          <w:szCs w:val="25"/>
        </w:rPr>
        <w:t>li</w:t>
      </w:r>
      <w:proofErr w:type="spellEnd"/>
      <w:r w:rsidRPr="002112C7">
        <w:rPr>
          <w:rFonts w:ascii="Calibri" w:hAnsi="Calibri" w:cs="Calibri"/>
          <w:sz w:val="25"/>
          <w:szCs w:val="25"/>
        </w:rPr>
        <w:t>)</w:t>
      </w:r>
      <w:r w:rsidR="00F97558" w:rsidRPr="002112C7">
        <w:rPr>
          <w:rFonts w:ascii="Calibri" w:hAnsi="Calibri" w:cs="Calibri"/>
          <w:spacing w:val="32"/>
          <w:sz w:val="25"/>
          <w:szCs w:val="25"/>
        </w:rPr>
        <w:t xml:space="preserve"> </w:t>
      </w:r>
    </w:p>
    <w:p w:rsidR="00BC2D08" w:rsidRPr="002112C7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</w:rPr>
      </w:pPr>
      <w:r w:rsidRPr="002112C7">
        <w:rPr>
          <w:rFonts w:ascii="Calibri" w:hAnsi="Calibri" w:cs="Calibri"/>
          <w:b/>
          <w:bCs/>
          <w:w w:val="111"/>
          <w:sz w:val="25"/>
          <w:szCs w:val="25"/>
        </w:rPr>
        <w:t>26</w:t>
      </w:r>
      <w:r w:rsidRPr="002112C7">
        <w:rPr>
          <w:rFonts w:ascii="Arial" w:hAnsi="Arial" w:cs="Arial"/>
          <w:b/>
          <w:bCs/>
          <w:spacing w:val="-26"/>
          <w:sz w:val="25"/>
          <w:szCs w:val="25"/>
        </w:rPr>
        <w:t xml:space="preserve"> </w:t>
      </w:r>
      <w:r w:rsidRPr="002112C7">
        <w:rPr>
          <w:rFonts w:ascii="Calibri" w:hAnsi="Calibri" w:cs="Calibri"/>
          <w:b/>
          <w:bCs/>
          <w:spacing w:val="-7"/>
          <w:sz w:val="25"/>
          <w:szCs w:val="25"/>
        </w:rPr>
        <w:t>–</w:t>
      </w:r>
      <w:r w:rsidRPr="002112C7">
        <w:rPr>
          <w:rFonts w:ascii="Calibri" w:hAnsi="Calibri" w:cs="Calibri"/>
          <w:b/>
          <w:bCs/>
          <w:sz w:val="25"/>
          <w:szCs w:val="25"/>
        </w:rPr>
        <w:t xml:space="preserve"> </w:t>
      </w:r>
      <w:r w:rsidRPr="002112C7">
        <w:rPr>
          <w:rFonts w:ascii="Calibri" w:hAnsi="Calibri" w:cs="Calibri"/>
          <w:b/>
          <w:bCs/>
          <w:spacing w:val="-7"/>
          <w:sz w:val="25"/>
          <w:szCs w:val="25"/>
        </w:rPr>
        <w:t>T</w:t>
      </w:r>
      <w:r w:rsidRPr="002112C7">
        <w:rPr>
          <w:rFonts w:ascii="Calibri" w:hAnsi="Calibri" w:cs="Calibri"/>
          <w:b/>
          <w:bCs/>
          <w:sz w:val="25"/>
          <w:szCs w:val="25"/>
        </w:rPr>
        <w:t>r</w:t>
      </w:r>
      <w:r w:rsidRPr="002112C7">
        <w:rPr>
          <w:rFonts w:ascii="Calibri" w:hAnsi="Calibri" w:cs="Calibri"/>
          <w:b/>
          <w:bCs/>
          <w:spacing w:val="-7"/>
          <w:sz w:val="25"/>
          <w:szCs w:val="25"/>
        </w:rPr>
        <w:t>a</w:t>
      </w:r>
      <w:r w:rsidRPr="002112C7">
        <w:rPr>
          <w:rFonts w:ascii="Calibri" w:hAnsi="Calibri" w:cs="Calibri"/>
          <w:b/>
          <w:bCs/>
          <w:sz w:val="25"/>
          <w:szCs w:val="25"/>
        </w:rPr>
        <w:t>cc</w:t>
      </w:r>
      <w:r w:rsidRPr="002112C7">
        <w:rPr>
          <w:rFonts w:ascii="Calibri" w:hAnsi="Calibri" w:cs="Calibri"/>
          <w:b/>
          <w:bCs/>
          <w:spacing w:val="-3"/>
          <w:sz w:val="25"/>
          <w:szCs w:val="25"/>
        </w:rPr>
        <w:t>i</w:t>
      </w:r>
      <w:r w:rsidRPr="002112C7">
        <w:rPr>
          <w:rFonts w:ascii="Calibri" w:hAnsi="Calibri" w:cs="Calibri"/>
          <w:b/>
          <w:bCs/>
          <w:sz w:val="25"/>
          <w:szCs w:val="25"/>
        </w:rPr>
        <w:t>ab</w:t>
      </w:r>
      <w:r w:rsidRPr="002112C7">
        <w:rPr>
          <w:rFonts w:ascii="Calibri" w:hAnsi="Calibri" w:cs="Calibri"/>
          <w:b/>
          <w:bCs/>
          <w:spacing w:val="-3"/>
          <w:sz w:val="25"/>
          <w:szCs w:val="25"/>
        </w:rPr>
        <w:t>il</w:t>
      </w:r>
      <w:r w:rsidRPr="002112C7">
        <w:rPr>
          <w:rFonts w:ascii="Calibri" w:hAnsi="Calibri" w:cs="Calibri"/>
          <w:b/>
          <w:bCs/>
          <w:sz w:val="25"/>
          <w:szCs w:val="25"/>
        </w:rPr>
        <w:t>it</w:t>
      </w:r>
      <w:r w:rsidRPr="002112C7">
        <w:rPr>
          <w:rFonts w:ascii="Calibri" w:hAnsi="Calibri" w:cs="Calibri"/>
          <w:b/>
          <w:bCs/>
          <w:spacing w:val="-3"/>
          <w:sz w:val="25"/>
          <w:szCs w:val="25"/>
        </w:rPr>
        <w:t>à</w:t>
      </w:r>
      <w:r w:rsidRPr="002112C7">
        <w:rPr>
          <w:rFonts w:ascii="Calibri" w:hAnsi="Calibri" w:cs="Calibri"/>
          <w:b/>
          <w:bCs/>
          <w:sz w:val="25"/>
          <w:szCs w:val="25"/>
        </w:rPr>
        <w:t xml:space="preserve">  </w:t>
      </w:r>
    </w:p>
    <w:p w:rsidR="00BC2D08" w:rsidRDefault="00F97558" w:rsidP="00F97558">
      <w:pPr>
        <w:spacing w:before="6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ssume</w:t>
      </w:r>
      <w:proofErr w:type="gramEnd"/>
      <w:r>
        <w:rPr>
          <w:rFonts w:ascii="Calibri" w:hAnsi="Calibri" w:cs="Calibri"/>
          <w:color w:val="000000"/>
          <w:spacing w:val="3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tutti 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obblighi</w:t>
      </w:r>
      <w:proofErr w:type="spellEnd"/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acc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12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dei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lussi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3,  </w:t>
      </w:r>
    </w:p>
    <w:p w:rsidR="00BC2D08" w:rsidRDefault="00F97558" w:rsidP="00F97558">
      <w:pPr>
        <w:tabs>
          <w:tab w:val="left" w:pos="10161"/>
        </w:tabs>
        <w:spacing w:before="340" w:line="255" w:lineRule="exact"/>
        <w:ind w:left="280" w:right="581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egge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13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gosto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2010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136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proofErr w:type="gramStart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1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ndosi</w:t>
      </w:r>
      <w:proofErr w:type="spellEnd"/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nel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so</w:t>
      </w:r>
      <w:proofErr w:type="spellEnd"/>
      <w:r>
        <w:rPr>
          <w:rFonts w:ascii="Calibri" w:hAnsi="Calibri" w:cs="Calibri"/>
          <w:color w:val="000000"/>
          <w:spacing w:val="1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inadempimento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il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 xml:space="preserve">presente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risolverà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diritto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e</w:t>
      </w:r>
      <w:r>
        <w:rPr>
          <w:rFonts w:ascii="Calibri" w:hAnsi="Calibri" w:cs="Calibri"/>
          <w:color w:val="000000"/>
          <w:spacing w:val="-6"/>
          <w:sz w:val="25"/>
          <w:szCs w:val="25"/>
        </w:rPr>
        <w:t>x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1456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od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iv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>.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27</w:t>
      </w:r>
      <w:r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on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tr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v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rsi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6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tutte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le </w:t>
      </w:r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ontroversie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proofErr w:type="gramEnd"/>
      <w:r>
        <w:rPr>
          <w:rFonts w:ascii="Calibri" w:hAnsi="Calibri" w:cs="Calibri"/>
          <w:color w:val="000000"/>
          <w:spacing w:val="4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dovessero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ere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edente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 Concession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ompetente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 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2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lusiva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 Foro</w:t>
      </w:r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 w:rsidR="009D7229">
        <w:rPr>
          <w:rFonts w:ascii="Calibri" w:hAnsi="Calibri" w:cs="Calibri"/>
          <w:color w:val="000000"/>
          <w:sz w:val="25"/>
          <w:szCs w:val="25"/>
        </w:rPr>
        <w:t>di Brescia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28</w:t>
      </w:r>
      <w:r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R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f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rim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nt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proofErr w:type="spellEnd"/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ll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proofErr w:type="gramEnd"/>
      <w:r>
        <w:rPr>
          <w:rFonts w:ascii="Calibri" w:hAnsi="Calibri" w:cs="Calibri"/>
          <w:b/>
          <w:bCs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ggi</w:t>
      </w:r>
      <w:proofErr w:type="spellEnd"/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188"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3</w:t>
      </w:r>
      <w:r>
        <w:rPr>
          <w:rFonts w:ascii="Calibri" w:hAnsi="Calibri" w:cs="Calibri"/>
          <w:color w:val="000000"/>
          <w:spacing w:val="-9"/>
        </w:rPr>
        <w:t>9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4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è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obblig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48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osserv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e f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osserv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tutte</w:t>
      </w:r>
      <w:proofErr w:type="spellEnd"/>
      <w:r>
        <w:rPr>
          <w:rFonts w:ascii="Calibri" w:hAnsi="Calibri" w:cs="Calibri"/>
          <w:color w:val="000000"/>
          <w:spacing w:val="3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le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norme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ontenute</w:t>
      </w:r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40" w:line="255" w:lineRule="exact"/>
        <w:ind w:left="280" w:right="58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Convenzione</w:t>
      </w:r>
      <w:proofErr w:type="gram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hé</w:t>
      </w:r>
      <w:r>
        <w:rPr>
          <w:rFonts w:ascii="Calibri" w:hAnsi="Calibri" w:cs="Calibri"/>
          <w:color w:val="000000"/>
          <w:spacing w:val="16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tutte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disposizioni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previste</w:t>
      </w:r>
      <w:r>
        <w:rPr>
          <w:rFonts w:ascii="Calibri" w:hAnsi="Calibri" w:cs="Calibri"/>
          <w:color w:val="000000"/>
          <w:spacing w:val="5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eggi</w:t>
      </w:r>
      <w:proofErr w:type="spellEnd"/>
      <w:r>
        <w:rPr>
          <w:rFonts w:ascii="Calibri" w:hAnsi="Calibri" w:cs="Calibri"/>
          <w:color w:val="000000"/>
          <w:spacing w:val="-3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previsto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presente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Convenzione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fa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erimento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disposizioni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tive</w:t>
      </w:r>
      <w:r>
        <w:rPr>
          <w:rFonts w:ascii="Calibri" w:hAnsi="Calibri" w:cs="Calibri"/>
          <w:color w:val="000000"/>
          <w:spacing w:val="2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vigenti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in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teri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a.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w w:val="111"/>
          <w:sz w:val="25"/>
          <w:szCs w:val="25"/>
        </w:rPr>
        <w:t>29</w:t>
      </w:r>
      <w:r>
        <w:rPr>
          <w:rFonts w:ascii="Arial" w:hAnsi="Arial" w:cs="Arial"/>
          <w:b/>
          <w:bCs/>
          <w:color w:val="000000"/>
          <w:spacing w:val="-26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pacing w:val="-7"/>
          <w:sz w:val="25"/>
          <w:szCs w:val="25"/>
        </w:rPr>
        <w:t>–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b/>
          <w:bCs/>
          <w:color w:val="000000"/>
          <w:sz w:val="25"/>
          <w:szCs w:val="25"/>
        </w:rPr>
        <w:t>S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c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à</w:t>
      </w:r>
      <w:r>
        <w:rPr>
          <w:rFonts w:ascii="Calibri" w:hAnsi="Calibri" w:cs="Calibri"/>
          <w:b/>
          <w:bCs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di</w:t>
      </w:r>
      <w:proofErr w:type="gramEnd"/>
      <w:r>
        <w:rPr>
          <w:rFonts w:ascii="Calibri" w:hAnsi="Calibri" w:cs="Calibri"/>
          <w:b/>
          <w:bCs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Pr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o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g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tto  </w:t>
      </w:r>
    </w:p>
    <w:p w:rsidR="00BC2D08" w:rsidRDefault="00F97558" w:rsidP="00F97558">
      <w:pPr>
        <w:spacing w:before="60"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Per le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previste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184 del 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il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può</w:t>
      </w:r>
      <w:proofErr w:type="spellEnd"/>
      <w:proofErr w:type="gramEnd"/>
      <w:r>
        <w:rPr>
          <w:rFonts w:ascii="Calibri" w:hAnsi="Calibri" w:cs="Calibri"/>
          <w:color w:val="000000"/>
          <w:spacing w:val="29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ostituirsi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[</w:t>
      </w:r>
      <w:r>
        <w:rPr>
          <w:rFonts w:ascii="Calibri" w:hAnsi="Calibri" w:cs="Calibri"/>
          <w:color w:val="000000"/>
          <w:sz w:val="25"/>
          <w:szCs w:val="25"/>
        </w:rPr>
        <w:t xml:space="preserve">è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ostituito]  </w:t>
      </w:r>
    </w:p>
    <w:p w:rsidR="00BC2D08" w:rsidRDefault="00F97558" w:rsidP="00F97558">
      <w:pPr>
        <w:spacing w:before="360" w:line="255" w:lineRule="exact"/>
        <w:ind w:left="280" w:right="579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nella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iet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progetto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per</w:t>
      </w:r>
      <w:r>
        <w:rPr>
          <w:rFonts w:ascii="Calibri" w:hAnsi="Calibri" w:cs="Calibri"/>
          <w:color w:val="000000"/>
          <w:spacing w:val="21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o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respons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limit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pacing w:val="-3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onsortil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I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pit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della 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iet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pacing w:val="34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dovrà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essere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ntomeno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minimo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bilito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 Codic</w:t>
      </w:r>
      <w:r>
        <w:rPr>
          <w:rFonts w:ascii="Calibri" w:hAnsi="Calibri" w:cs="Calibri"/>
          <w:color w:val="000000"/>
          <w:spacing w:val="22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40"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Civile per 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tipologi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5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 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iet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 xml:space="preserve">Si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rinvi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5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lle disposizioni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</w:t>
      </w:r>
      <w:r>
        <w:rPr>
          <w:rFonts w:ascii="Calibri" w:hAnsi="Calibri" w:cs="Calibri"/>
          <w:color w:val="000000"/>
          <w:sz w:val="25"/>
          <w:szCs w:val="25"/>
        </w:rPr>
        <w:t>egge per 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pres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ritto</w:t>
      </w:r>
      <w:r>
        <w:rPr>
          <w:rFonts w:ascii="Calibri" w:hAnsi="Calibri" w:cs="Calibri"/>
          <w:color w:val="000000"/>
          <w:spacing w:val="5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nel presente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rest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36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inteso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he:  </w:t>
      </w:r>
    </w:p>
    <w:p w:rsidR="00BC2D08" w:rsidRDefault="00F97558" w:rsidP="00F97558">
      <w:pPr>
        <w:tabs>
          <w:tab w:val="left" w:pos="7561"/>
        </w:tabs>
        <w:spacing w:before="320" w:line="294" w:lineRule="exact"/>
        <w:ind w:left="25" w:right="604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a.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gram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prog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[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ostituit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]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imp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ttivit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ogg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lla  </w:t>
      </w:r>
    </w:p>
    <w:p w:rsidR="00BC2D08" w:rsidRDefault="00F97558" w:rsidP="00F97558">
      <w:pPr>
        <w:spacing w:before="360" w:line="255" w:lineRule="exact"/>
        <w:ind w:left="310" w:right="601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</w:t>
      </w:r>
      <w:r>
        <w:rPr>
          <w:rFonts w:ascii="Calibri" w:hAnsi="Calibri" w:cs="Calibri"/>
          <w:color w:val="000000"/>
          <w:spacing w:val="36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rmini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ondizioni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proofErr w:type="gram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gramStart"/>
      <w:r>
        <w:rPr>
          <w:rFonts w:ascii="Calibri" w:hAnsi="Calibri" w:cs="Calibri"/>
          <w:color w:val="000000"/>
          <w:sz w:val="25"/>
          <w:szCs w:val="25"/>
        </w:rPr>
        <w:t>do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La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gramStart"/>
      <w:r>
        <w:rPr>
          <w:rFonts w:ascii="Calibri" w:hAnsi="Calibri" w:cs="Calibri"/>
          <w:color w:val="000000"/>
          <w:sz w:val="25"/>
          <w:szCs w:val="25"/>
        </w:rPr>
        <w:t>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prog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[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ostituit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]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spons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bile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gli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obblighi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riv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 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Conv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7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b.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pporti</w:t>
      </w:r>
      <w:proofErr w:type="spellEnd"/>
      <w:proofErr w:type="gram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le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ronti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prog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é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F97558" w:rsidP="00F97558">
      <w:pPr>
        <w:spacing w:before="360"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sono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iplin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184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 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29"/>
          <w:sz w:val="25"/>
          <w:szCs w:val="25"/>
        </w:rPr>
        <w:t>;</w:t>
      </w:r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20" w:line="294" w:lineRule="exact"/>
        <w:ind w:left="1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c.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quot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z w:val="25"/>
          <w:szCs w:val="25"/>
        </w:rPr>
        <w:t xml:space="preserve"> di prog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tto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luogo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in tutti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i 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nsi  </w:t>
      </w:r>
    </w:p>
    <w:p w:rsidR="00BC2D08" w:rsidRDefault="00F97558" w:rsidP="00F97558">
      <w:pPr>
        <w:spacing w:before="360" w:line="255" w:lineRule="exact"/>
        <w:ind w:left="310" w:right="60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z w:val="25"/>
          <w:szCs w:val="25"/>
        </w:rPr>
        <w:t xml:space="preserve"> 184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 Codi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rmo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quisiti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sono</w:t>
      </w:r>
      <w:r>
        <w:rPr>
          <w:rFonts w:ascii="Calibri" w:hAnsi="Calibri" w:cs="Calibri"/>
          <w:color w:val="000000"/>
          <w:spacing w:val="-1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nuti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g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ntir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limiti</w:t>
      </w:r>
      <w:proofErr w:type="spellEnd"/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ui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simo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rt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.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184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3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il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buon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mpim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gli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obblighi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Co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sino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di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mission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op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aff</w:t>
      </w:r>
      <w:r>
        <w:rPr>
          <w:rFonts w:ascii="Calibri" w:hAnsi="Calibri" w:cs="Calibri"/>
          <w:color w:val="000000"/>
          <w:sz w:val="25"/>
          <w:szCs w:val="25"/>
        </w:rPr>
        <w:t>id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in 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on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fac</w:t>
      </w:r>
      <w:r>
        <w:rPr>
          <w:rFonts w:ascii="Calibri" w:hAnsi="Calibri" w:cs="Calibri"/>
          <w:color w:val="000000"/>
          <w:sz w:val="25"/>
          <w:szCs w:val="25"/>
        </w:rPr>
        <w:t>olt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rzi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390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gram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sim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quot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udo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risp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lle  </w:t>
      </w:r>
    </w:p>
    <w:p w:rsidR="00BC2D08" w:rsidRDefault="00BC2D08" w:rsidP="00F97558">
      <w:pPr>
        <w:spacing w:after="4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25" w:lineRule="exact"/>
        <w:ind w:left="10153"/>
        <w:jc w:val="both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4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4</w:t>
      </w:r>
      <w:r>
        <w:rPr>
          <w:rFonts w:ascii="Calibri" w:hAnsi="Calibri" w:cs="Calibri"/>
          <w:color w:val="000000"/>
          <w:spacing w:val="-9"/>
        </w:rPr>
        <w:t>0</w:t>
      </w:r>
      <w:r>
        <w:rPr>
          <w:rFonts w:ascii="Calibri" w:hAnsi="Calibri" w:cs="Calibri"/>
          <w:color w:val="000000"/>
        </w:rPr>
        <w:t xml:space="preserve">  </w:t>
      </w:r>
      <w:r>
        <w:br w:type="page"/>
      </w: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 w:rsidP="00F97558">
      <w:pPr>
        <w:spacing w:after="17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zioni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ornit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4"/>
          <w:sz w:val="25"/>
          <w:szCs w:val="25"/>
        </w:rPr>
        <w:t>’</w:t>
      </w:r>
      <w:r>
        <w:rPr>
          <w:rFonts w:ascii="Calibri" w:hAnsi="Calibri" w:cs="Calibri"/>
          <w:color w:val="000000"/>
          <w:sz w:val="25"/>
          <w:szCs w:val="25"/>
        </w:rPr>
        <w:t>Autorit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Nazion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Anti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orruzion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20" w:line="294" w:lineRule="exact"/>
        <w:ind w:left="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d.</w:t>
      </w:r>
      <w:r>
        <w:rPr>
          <w:rFonts w:ascii="Arial" w:hAnsi="Arial" w:cs="Arial"/>
          <w:color w:val="000000"/>
          <w:spacing w:val="-11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quot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tto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47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omporti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l'us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di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uno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o più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ovv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F97558" w:rsidP="00F97558">
      <w:pPr>
        <w:spacing w:before="360" w:line="255" w:lineRule="exact"/>
        <w:ind w:left="210" w:right="607"/>
        <w:jc w:val="both"/>
        <w:rPr>
          <w:rFonts w:ascii="Times New Roman" w:hAnsi="Times New Roman" w:cs="Times New Roman"/>
          <w:color w:val="010302"/>
        </w:rPr>
      </w:pP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l'ingr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di</w:t>
      </w:r>
      <w:proofErr w:type="gram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uno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o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più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nuovi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tivo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pit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dovr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proofErr w:type="spellEnd"/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18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vi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 </w:t>
      </w:r>
    </w:p>
    <w:p w:rsidR="00BC2D08" w:rsidRDefault="00BC2D08" w:rsidP="00F97558">
      <w:pPr>
        <w:spacing w:after="8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omuni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Con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20" w:line="294" w:lineRule="exact"/>
        <w:ind w:left="5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e.</w:t>
      </w:r>
      <w:r>
        <w:rPr>
          <w:rFonts w:ascii="Arial" w:hAnsi="Arial" w:cs="Arial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rmo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ndo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nto</w:t>
      </w:r>
      <w:r>
        <w:rPr>
          <w:rFonts w:ascii="Calibri" w:hAnsi="Calibri" w:cs="Calibri"/>
          <w:color w:val="000000"/>
          <w:spacing w:val="24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ttuito</w:t>
      </w:r>
      <w:proofErr w:type="spellEnd"/>
      <w:r>
        <w:rPr>
          <w:rFonts w:ascii="Calibri" w:hAnsi="Calibri" w:cs="Calibri"/>
          <w:color w:val="000000"/>
          <w:spacing w:val="-4"/>
          <w:sz w:val="25"/>
          <w:szCs w:val="25"/>
        </w:rPr>
        <w:t>,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omp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gin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z w:val="25"/>
          <w:szCs w:val="25"/>
        </w:rPr>
        <w:t xml:space="preserve"> di</w:t>
      </w:r>
      <w:r>
        <w:rPr>
          <w:rFonts w:ascii="Calibri" w:hAnsi="Calibri" w:cs="Calibri"/>
          <w:color w:val="000000"/>
          <w:spacing w:val="-13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prog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tto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 xml:space="preserve">ome  </w:t>
      </w:r>
    </w:p>
    <w:p w:rsidR="00BC2D08" w:rsidRDefault="00F97558" w:rsidP="00F97558">
      <w:pPr>
        <w:tabs>
          <w:tab w:val="left" w:pos="974"/>
          <w:tab w:val="left" w:pos="3280"/>
          <w:tab w:val="left" w:pos="3880"/>
          <w:tab w:val="left" w:pos="4929"/>
          <w:tab w:val="left" w:pos="5303"/>
          <w:tab w:val="left" w:pos="7580"/>
          <w:tab w:val="left" w:pos="8510"/>
          <w:tab w:val="left" w:pos="9844"/>
        </w:tabs>
        <w:spacing w:before="360" w:line="255" w:lineRule="exact"/>
        <w:ind w:left="210" w:right="602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sopr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proofErr w:type="gram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ostituit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potr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nno</w:t>
      </w:r>
      <w:proofErr w:type="spellEnd"/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r>
        <w:rPr>
          <w:rFonts w:ascii="Calibri" w:hAnsi="Calibri" w:cs="Calibri"/>
          <w:color w:val="000000"/>
          <w:spacing w:val="-3"/>
          <w:sz w:val="25"/>
          <w:szCs w:val="25"/>
        </w:rPr>
        <w:t>fa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ingr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 xml:space="preserve">in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qu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lsi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si</w:t>
      </w:r>
      <w:proofErr w:type="spellEnd"/>
      <w:r>
        <w:rPr>
          <w:rFonts w:ascii="Calibri" w:hAnsi="Calibri" w:cs="Calibri"/>
          <w:color w:val="000000"/>
          <w:spacing w:val="2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mom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so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à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ontroll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ab/>
        <w:t>d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l  </w:t>
      </w:r>
    </w:p>
    <w:p w:rsidR="00BC2D08" w:rsidRDefault="00BC2D08" w:rsidP="00F97558">
      <w:pPr>
        <w:spacing w:after="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90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orr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nt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proofErr w:type="spellStart"/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ggiudi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t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rio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d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ssion</w:t>
      </w:r>
      <w:r>
        <w:rPr>
          <w:rFonts w:ascii="Calibri" w:hAnsi="Calibri" w:cs="Calibri"/>
          <w:color w:val="000000"/>
          <w:spacing w:val="-7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 w:rsidP="00F97558">
      <w:pPr>
        <w:spacing w:after="16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55" w:lineRule="exact"/>
        <w:ind w:left="260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b/>
          <w:bCs/>
          <w:color w:val="000000"/>
          <w:spacing w:val="-5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ll</w:t>
      </w:r>
      <w:r>
        <w:rPr>
          <w:rFonts w:ascii="Calibri" w:hAnsi="Calibri" w:cs="Calibri"/>
          <w:b/>
          <w:bCs/>
          <w:color w:val="000000"/>
          <w:spacing w:val="-9"/>
          <w:sz w:val="25"/>
          <w:szCs w:val="25"/>
        </w:rPr>
        <w:t>e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g</w:t>
      </w:r>
      <w:r>
        <w:rPr>
          <w:rFonts w:ascii="Calibri" w:hAnsi="Calibri" w:cs="Calibri"/>
          <w:b/>
          <w:bCs/>
          <w:color w:val="000000"/>
          <w:spacing w:val="-6"/>
          <w:sz w:val="25"/>
          <w:szCs w:val="25"/>
        </w:rPr>
        <w:t>a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>t</w:t>
      </w:r>
      <w:r>
        <w:rPr>
          <w:rFonts w:ascii="Calibri" w:hAnsi="Calibri" w:cs="Calibri"/>
          <w:b/>
          <w:bCs/>
          <w:color w:val="000000"/>
          <w:spacing w:val="-3"/>
          <w:sz w:val="25"/>
          <w:szCs w:val="25"/>
        </w:rPr>
        <w:t>i</w:t>
      </w:r>
      <w:r>
        <w:rPr>
          <w:rFonts w:ascii="Calibri" w:hAnsi="Calibri" w:cs="Calibri"/>
          <w:b/>
          <w:bCs/>
          <w:color w:val="000000"/>
          <w:sz w:val="25"/>
          <w:szCs w:val="25"/>
        </w:rPr>
        <w:t xml:space="preserve">: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ind w:left="621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1.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onomi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o-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Fin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nziario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BC2D08" w:rsidP="00F97558">
      <w:pPr>
        <w:spacing w:after="12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ind w:left="621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2.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proofErr w:type="gramStart"/>
      <w:r>
        <w:rPr>
          <w:rFonts w:ascii="Calibri" w:hAnsi="Calibri" w:cs="Calibri"/>
          <w:color w:val="000000"/>
          <w:sz w:val="25"/>
          <w:szCs w:val="25"/>
        </w:rPr>
        <w:t>Spe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f</w:t>
      </w:r>
      <w:r>
        <w:rPr>
          <w:rFonts w:ascii="Calibri" w:hAnsi="Calibri" w:cs="Calibri"/>
          <w:color w:val="000000"/>
          <w:sz w:val="25"/>
          <w:szCs w:val="25"/>
        </w:rPr>
        <w:t>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zione</w:t>
      </w:r>
      <w:proofErr w:type="spellEnd"/>
      <w:r>
        <w:rPr>
          <w:rFonts w:ascii="Calibri" w:hAnsi="Calibri" w:cs="Calibri"/>
          <w:color w:val="000000"/>
          <w:spacing w:val="10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delle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ca</w:t>
      </w:r>
      <w:r>
        <w:rPr>
          <w:rFonts w:ascii="Calibri" w:hAnsi="Calibri" w:cs="Calibri"/>
          <w:color w:val="000000"/>
          <w:sz w:val="25"/>
          <w:szCs w:val="25"/>
        </w:rPr>
        <w:t>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tteristiche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del</w:t>
      </w:r>
      <w:r>
        <w:rPr>
          <w:rFonts w:ascii="Calibri" w:hAnsi="Calibri" w:cs="Calibri"/>
          <w:color w:val="000000"/>
          <w:spacing w:val="20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>servizio</w:t>
      </w:r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e della gestione;  </w:t>
      </w:r>
    </w:p>
    <w:p w:rsidR="00BC2D08" w:rsidRDefault="00BC2D08" w:rsidP="00F97558">
      <w:pPr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 w:rsidP="00F97558">
      <w:pPr>
        <w:spacing w:line="294" w:lineRule="exact"/>
        <w:ind w:left="621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3.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gramStart"/>
      <w:r>
        <w:rPr>
          <w:rFonts w:ascii="Calibri" w:hAnsi="Calibri" w:cs="Calibri"/>
          <w:color w:val="000000"/>
          <w:spacing w:val="-5"/>
          <w:sz w:val="25"/>
          <w:szCs w:val="25"/>
        </w:rPr>
        <w:t>E</w:t>
      </w:r>
      <w:r>
        <w:rPr>
          <w:rFonts w:ascii="Calibri" w:hAnsi="Calibri" w:cs="Calibri"/>
          <w:color w:val="000000"/>
          <w:sz w:val="25"/>
          <w:szCs w:val="25"/>
        </w:rPr>
        <w:t>l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bor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ti</w:t>
      </w:r>
      <w:r>
        <w:rPr>
          <w:rFonts w:ascii="Calibri" w:hAnsi="Calibri" w:cs="Calibri"/>
          <w:color w:val="000000"/>
          <w:spacing w:val="3"/>
          <w:sz w:val="25"/>
          <w:szCs w:val="25"/>
        </w:rPr>
        <w:t xml:space="preserve">  </w:t>
      </w:r>
      <w:r>
        <w:rPr>
          <w:rFonts w:ascii="Calibri" w:hAnsi="Calibri" w:cs="Calibri"/>
          <w:color w:val="000000"/>
          <w:sz w:val="25"/>
          <w:szCs w:val="25"/>
        </w:rPr>
        <w:t>progettu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li</w:t>
      </w:r>
      <w:proofErr w:type="gramEnd"/>
      <w:r>
        <w:rPr>
          <w:rFonts w:ascii="Calibri" w:hAnsi="Calibri" w:cs="Calibri"/>
          <w:color w:val="000000"/>
          <w:sz w:val="25"/>
          <w:szCs w:val="25"/>
        </w:rPr>
        <w:t xml:space="preserve">;  </w:t>
      </w:r>
    </w:p>
    <w:p w:rsidR="00BC2D08" w:rsidRDefault="00F97558" w:rsidP="00F97558">
      <w:pPr>
        <w:spacing w:before="380" w:line="294" w:lineRule="exact"/>
        <w:ind w:left="621"/>
        <w:jc w:val="both"/>
        <w:rPr>
          <w:rFonts w:ascii="Times New Roman" w:hAnsi="Times New Roman" w:cs="Times New Roman"/>
          <w:color w:val="010302"/>
        </w:rPr>
      </w:pPr>
      <w:r>
        <w:rPr>
          <w:rFonts w:ascii="Calibri" w:hAnsi="Calibri" w:cs="Calibri"/>
          <w:color w:val="000000"/>
          <w:sz w:val="25"/>
          <w:szCs w:val="25"/>
        </w:rPr>
        <w:t>4.</w:t>
      </w:r>
      <w:r>
        <w:rPr>
          <w:rFonts w:ascii="Arial" w:hAnsi="Arial" w:cs="Arial"/>
          <w:color w:val="000000"/>
          <w:spacing w:val="5"/>
          <w:sz w:val="25"/>
          <w:szCs w:val="25"/>
        </w:rPr>
        <w:t xml:space="preserve"> 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M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a</w:t>
      </w:r>
      <w:r>
        <w:rPr>
          <w:rFonts w:ascii="Calibri" w:hAnsi="Calibri" w:cs="Calibri"/>
          <w:color w:val="000000"/>
          <w:sz w:val="25"/>
          <w:szCs w:val="25"/>
        </w:rPr>
        <w:t>tri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e</w:t>
      </w:r>
      <w:proofErr w:type="spellEnd"/>
      <w:r>
        <w:rPr>
          <w:rFonts w:ascii="Calibri" w:hAnsi="Calibri" w:cs="Calibri"/>
          <w:color w:val="000000"/>
          <w:spacing w:val="32"/>
          <w:sz w:val="25"/>
          <w:szCs w:val="25"/>
        </w:rPr>
        <w:t xml:space="preserve"> </w:t>
      </w:r>
      <w:r>
        <w:rPr>
          <w:rFonts w:ascii="Calibri" w:hAnsi="Calibri" w:cs="Calibri"/>
          <w:color w:val="000000"/>
          <w:sz w:val="25"/>
          <w:szCs w:val="25"/>
        </w:rPr>
        <w:t xml:space="preserve">dei </w:t>
      </w:r>
      <w:proofErr w:type="spellStart"/>
      <w:r>
        <w:rPr>
          <w:rFonts w:ascii="Calibri" w:hAnsi="Calibri" w:cs="Calibri"/>
          <w:color w:val="000000"/>
          <w:sz w:val="25"/>
          <w:szCs w:val="25"/>
        </w:rPr>
        <w:t>ris</w:t>
      </w:r>
      <w:r>
        <w:rPr>
          <w:rFonts w:ascii="Calibri" w:hAnsi="Calibri" w:cs="Calibri"/>
          <w:color w:val="000000"/>
          <w:spacing w:val="-3"/>
          <w:sz w:val="25"/>
          <w:szCs w:val="25"/>
        </w:rPr>
        <w:t>c</w:t>
      </w:r>
      <w:r>
        <w:rPr>
          <w:rFonts w:ascii="Calibri" w:hAnsi="Calibri" w:cs="Calibri"/>
          <w:color w:val="000000"/>
          <w:sz w:val="25"/>
          <w:szCs w:val="25"/>
        </w:rPr>
        <w:t>hi</w:t>
      </w:r>
      <w:proofErr w:type="spellEnd"/>
      <w:r>
        <w:rPr>
          <w:rFonts w:ascii="Calibri" w:hAnsi="Calibri" w:cs="Calibri"/>
          <w:color w:val="000000"/>
          <w:sz w:val="25"/>
          <w:szCs w:val="25"/>
        </w:rPr>
        <w:t xml:space="preserve">.  </w:t>
      </w: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BC2D08">
      <w:pPr>
        <w:spacing w:after="5"/>
        <w:rPr>
          <w:rFonts w:ascii="Times New Roman" w:hAnsi="Times New Roman"/>
          <w:color w:val="000000" w:themeColor="text1"/>
          <w:sz w:val="24"/>
          <w:szCs w:val="24"/>
        </w:rPr>
      </w:pPr>
    </w:p>
    <w:p w:rsidR="00BC2D08" w:rsidRDefault="00F97558">
      <w:pPr>
        <w:spacing w:line="225" w:lineRule="exact"/>
        <w:ind w:left="10053"/>
        <w:rPr>
          <w:rFonts w:ascii="Times New Roman" w:hAnsi="Times New Roman" w:cs="Times New Roman"/>
          <w:color w:val="010302"/>
        </w:rPr>
        <w:sectPr w:rsidR="00BC2D08">
          <w:type w:val="continuous"/>
          <w:pgSz w:w="11920" w:h="16855"/>
          <w:pgMar w:top="343" w:right="500" w:bottom="275" w:left="500" w:header="708" w:footer="708" w:gutter="0"/>
          <w:cols w:space="720"/>
          <w:docGrid w:linePitch="360"/>
        </w:sectPr>
      </w:pPr>
      <w:r>
        <w:rPr>
          <w:rFonts w:ascii="Calibri" w:hAnsi="Calibri" w:cs="Calibri"/>
          <w:color w:val="000000"/>
          <w:spacing w:val="-10"/>
        </w:rPr>
        <w:t>4</w:t>
      </w:r>
      <w:r>
        <w:rPr>
          <w:rFonts w:ascii="Calibri" w:hAnsi="Calibri" w:cs="Calibri"/>
          <w:color w:val="000000"/>
          <w:spacing w:val="-9"/>
        </w:rPr>
        <w:t>1</w:t>
      </w:r>
      <w:r>
        <w:rPr>
          <w:rFonts w:ascii="Calibri" w:hAnsi="Calibri" w:cs="Calibri"/>
          <w:color w:val="000000"/>
        </w:rPr>
        <w:t xml:space="preserve">  </w:t>
      </w:r>
    </w:p>
    <w:p w:rsidR="00BC2D08" w:rsidRDefault="00BC2D08"/>
    <w:sectPr w:rsidR="00BC2D08">
      <w:type w:val="continuous"/>
      <w:pgSz w:w="11920" w:h="16855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olo del pasqua">
    <w15:presenceInfo w15:providerId="Windows Live" w15:userId="685ca5932ce50d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D08"/>
    <w:rsid w:val="00057A28"/>
    <w:rsid w:val="00134310"/>
    <w:rsid w:val="001506E7"/>
    <w:rsid w:val="001722E9"/>
    <w:rsid w:val="001D5E36"/>
    <w:rsid w:val="002112C7"/>
    <w:rsid w:val="002212FB"/>
    <w:rsid w:val="002218D7"/>
    <w:rsid w:val="003D023C"/>
    <w:rsid w:val="00532EF3"/>
    <w:rsid w:val="006A6CA5"/>
    <w:rsid w:val="007107D3"/>
    <w:rsid w:val="00945539"/>
    <w:rsid w:val="009D7229"/>
    <w:rsid w:val="00BC2D08"/>
    <w:rsid w:val="00BC6015"/>
    <w:rsid w:val="00CB3FDA"/>
    <w:rsid w:val="00CE343D"/>
    <w:rsid w:val="00EA071A"/>
    <w:rsid w:val="00EB24B3"/>
    <w:rsid w:val="00F9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62CE4"/>
  <w15:docId w15:val="{76435A8C-99E5-4B09-BCCD-C3A780171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2E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2E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107D3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CB3FDA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42</Pages>
  <Words>11649</Words>
  <Characters>66403</Characters>
  <Application>Microsoft Office Word</Application>
  <DocSecurity>0</DocSecurity>
  <Lines>553</Lines>
  <Paragraphs>155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paolo del pasqua</cp:lastModifiedBy>
  <cp:revision>5</cp:revision>
  <cp:lastPrinted>2023-03-15T11:19:00Z</cp:lastPrinted>
  <dcterms:created xsi:type="dcterms:W3CDTF">2023-04-14T15:00:00Z</dcterms:created>
  <dcterms:modified xsi:type="dcterms:W3CDTF">2023-04-14T15:04:00Z</dcterms:modified>
</cp:coreProperties>
</file>